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commentsExtensible.xml" ContentType="application/vnd.openxmlformats-officedocument.wordprocessingml.commentsExtensibl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84"/>
        <w:rPr>
          <w:rStyle w:val="794"/>
          <w:highlight w:val="none"/>
        </w:rPr>
      </w:pPr>
      <w:r>
        <w:rPr>
          <w:highlight w:val="none"/>
        </w:rPr>
        <w:t xml:space="preserve">&lt;h1&gt;Tunnel VPN</w:t>
      </w:r>
      <w:r>
        <w:rPr>
          <w:highlight w:val="none"/>
        </w:rPr>
      </w:r>
      <w:r/>
    </w:p>
    <w:p>
      <w:pPr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r/>
    </w:p>
    <w:p>
      <w:pPr>
        <w:pStyle w:val="785"/>
        <w:rPr>
          <w:highlight w:val="none"/>
        </w:rPr>
      </w:pPr>
      <w:r>
        <w:rPr>
          <w:highlight w:val="none"/>
        </w:rPr>
        <w:t xml:space="preserve">&lt;h2&gt;Qu’est-ce qu’un tunnel VPN ?</w:t>
      </w:r>
      <w:r>
        <w:rPr>
          <w:highlight w:val="none"/>
        </w:rPr>
      </w:r>
      <w:r/>
    </w:p>
    <w:p>
      <w:pPr>
        <w:rPr>
          <w:highlight w:val="none"/>
        </w:rPr>
      </w:pPr>
      <w:r>
        <w:rPr>
          <w:highlight w:val="none"/>
        </w:rPr>
        <w:t xml:space="preserve">Un tunnel VPN permet de relier virtuellement votre ordinateur à un autre réseau. Dans le cas des tunnels proposés par ARN, c’est</w:t>
      </w:r>
      <w:r>
        <w:rPr>
          <w:highlight w:val="none"/>
        </w:rPr>
        <w:t xml:space="preserve"> comme si votre équipement était relié avec un câble branché directement dans la baie serveur de notre association.</w:t>
      </w:r>
      <w:r>
        <w:rPr>
          <w:highlight w:val="none"/>
        </w:rPr>
        <w:t xml:space="preserve"> </w:t>
      </w:r>
      <w:r>
        <w:t xml:space="preserve">L</w:t>
      </w:r>
      <w:r>
        <w:t xml:space="preserve">es sites web que vous consultez, les mails que vous recevez</w:t>
      </w:r>
      <w:r>
        <w:t xml:space="preserve"> ou </w:t>
      </w:r>
      <w:r>
        <w:t xml:space="preserve">envoyez,</w:t>
      </w:r>
      <w:r>
        <w:t xml:space="preserve"> bref</w:t>
      </w:r>
      <w:r>
        <w:t xml:space="preserve"> toutes vos activités en ligne </w:t>
      </w:r>
      <w:r>
        <w:t xml:space="preserve">seront vues comme</w:t>
      </w:r>
      <w:r>
        <w:t xml:space="preserve"> </w:t>
      </w:r>
      <w:r>
        <w:t xml:space="preserve">émanant du FAI ARN.</w:t>
      </w:r>
      <w:r>
        <w:t xml:space="preserve"> </w:t>
      </w:r>
      <w:r>
        <w:t xml:space="preserve"> </w:t>
      </w:r>
      <w:r>
        <w:rPr>
          <w:highlight w:val="none"/>
        </w:rPr>
      </w:r>
      <w:r/>
    </w:p>
    <w:p>
      <w:pPr>
        <w:rPr>
          <w:highlight w:val="none"/>
        </w:rPr>
      </w:pPr>
      <w:r>
        <w:rPr>
          <w:highlight w:val="none"/>
        </w:rPr>
        <w:t xml:space="preserve">[schéma]</w:t>
      </w:r>
      <w:r>
        <w:rPr>
          <w:highlight w:val="none"/>
        </w:rPr>
      </w:r>
      <w:r/>
    </w:p>
    <w:p>
      <w:pPr>
        <w:pStyle w:val="785"/>
        <w:rPr>
          <w:highlight w:val="none"/>
        </w:rPr>
      </w:pPr>
      <w:r>
        <w:rPr>
          <w:highlight w:val="none"/>
        </w:rPr>
        <w:t xml:space="preserve">&lt;h2&gt;Quand utiliser un tunnel VPN ? </w:t>
      </w:r>
      <w:r>
        <w:rPr>
          <w:highlight w:val="none"/>
        </w:rPr>
      </w:r>
      <w:r/>
    </w:p>
    <w:p>
      <w:pPr>
        <w:pStyle w:val="783"/>
      </w:pPr>
      <w:r>
        <w:t xml:space="preserve">Les VPN ARN ne sont pas une solution</w:t>
      </w:r>
      <w:r>
        <w:rPr>
          <w:highlight w:val="yellow"/>
        </w:rPr>
        <w:t xml:space="preserve"> d’anonymat ou de géolocalisation en dehors de la France, regardez plutôt du côté de [Tor Browser]</w:t>
      </w:r>
      <w:r>
        <w:rPr>
          <w:highlight w:val="none"/>
        </w:rPr>
        <w:t xml:space="preserve">.</w:t>
      </w:r>
      <w:r>
        <w:rPr>
          <w:highlight w:val="none"/>
        </w:rPr>
      </w:r>
      <w:r/>
    </w:p>
    <w:p>
      <w:pPr>
        <w:pStyle w:val="788"/>
      </w:pPr>
      <w:r>
        <w:rPr>
          <w:rStyle w:val="797"/>
          <w:highlight w:val="none"/>
        </w:rPr>
        <w:t xml:space="preserve">&lt;h3&gt;Sécuriser</w:t>
      </w:r>
      <w:r>
        <w:rPr>
          <w:rStyle w:val="797"/>
        </w:rPr>
        <w:t xml:space="preserve"> sa connexion</w:t>
      </w:r>
      <w:r/>
    </w:p>
    <w:p>
      <w:pPr>
        <w:pStyle w:val="783"/>
      </w:pPr>
      <w:r>
        <w:rPr>
          <w:rStyle w:val="797"/>
          <w:highlight w:val="none"/>
        </w:rPr>
      </w:r>
      <w:r>
        <w:rPr>
          <w:rStyle w:val="797"/>
          <w:highlight w:val="none"/>
        </w:rPr>
        <w:t xml:space="preserve">Pour éviter que son FAI « sniffe » sa connexion, c’est à dire l’écoute de son trafic, mais aussi pour se protéger sur les wifi public</w:t>
      </w:r>
      <w:r>
        <w:rPr>
          <w:rStyle w:val="797"/>
          <w:highlight w:val="none"/>
        </w:rPr>
        <w:t xml:space="preserve">s</w:t>
      </w:r>
      <w:r>
        <w:rPr>
          <w:rStyle w:val="797"/>
          <w:highlight w:val="none"/>
        </w:rPr>
        <w:t xml:space="preserve">.</w:t>
      </w:r>
      <w:r/>
    </w:p>
    <w:p>
      <w:pPr>
        <w:pStyle w:val="788"/>
      </w:pPr>
      <w:r/>
      <w:r>
        <w:rPr>
          <w:rStyle w:val="797"/>
          <w:highlight w:val="none"/>
        </w:rPr>
        <w:t xml:space="preserve">&lt;h3&gt;</w:t>
      </w:r>
      <w:r/>
      <w:r>
        <w:t xml:space="preserve">S’auto</w:t>
      </w:r>
      <w:del w:id="0" w:author="Camille Bresson" w:date="2022-04-28T19:33:01Z" oouserid="ocrwuj4pmjsm_camille">
        <w:r>
          <w:delText xml:space="preserve">-</w:delText>
        </w:r>
      </w:del>
      <w:r>
        <w:t xml:space="preserve">héberger</w:t>
      </w:r>
      <w:r/>
    </w:p>
    <w:p>
      <w:pPr>
        <w:pStyle w:val="783"/>
      </w:pPr>
      <w:r>
        <w:rPr>
          <w:highlight w:val="none"/>
        </w:rPr>
        <w:t xml:space="preserve">Ces VPN sont pensés pour l’auto</w:t>
      </w:r>
      <w:del w:id="1" w:author="Camille Bresson" w:date="2022-04-28T19:35:20Z" oouserid="ocrwuj4pmjsm_camille">
        <w:r>
          <w:rPr>
            <w:highlight w:val="none"/>
          </w:rPr>
          <w:delText xml:space="preserve">-</w:delText>
        </w:r>
      </w:del>
      <w:r>
        <w:rPr>
          <w:highlight w:val="none"/>
        </w:rPr>
        <w:t xml:space="preserve">hébergement (y compris des mails) et sont</w:t>
      </w:r>
      <w:r>
        <w:rPr>
          <w:highlight w:val="none"/>
        </w:rPr>
        <w:t xml:space="preserve"> compatible</w:t>
      </w:r>
      <w:r>
        <w:rPr>
          <w:highlight w:val="none"/>
        </w:rPr>
        <w:t xml:space="preserve">s</w:t>
      </w:r>
      <w:r>
        <w:rPr>
          <w:highlight w:val="none"/>
        </w:rPr>
        <w:t xml:space="preserve"> YunoHost / B</w:t>
      </w:r>
      <w:r>
        <w:rPr>
          <w:highlight w:val="none"/>
        </w:rPr>
        <w:t xml:space="preserve">rique Internet.</w:t>
      </w:r>
      <w:r/>
    </w:p>
    <w:p>
      <w:pPr>
        <w:pStyle w:val="788"/>
      </w:pPr>
      <w:r/>
      <w:r>
        <w:rPr>
          <w:rStyle w:val="797"/>
          <w:highlight w:val="none"/>
        </w:rPr>
        <w:t xml:space="preserve">&lt;h3&gt;</w:t>
      </w:r>
      <w:r/>
      <w:r>
        <w:t xml:space="preserve">Débrider sa connexion</w:t>
      </w:r>
      <w:r/>
    </w:p>
    <w:p>
      <w:pPr>
        <w:pStyle w:val="783"/>
      </w:pPr>
      <w:r>
        <w:rPr>
          <w:highlight w:val="none"/>
        </w:rPr>
        <w:t xml:space="preserve">Empêche </w:t>
      </w:r>
      <w:r>
        <w:rPr>
          <w:highlight w:val="none"/>
        </w:rPr>
        <w:t xml:space="preserve">les atteintes à la neutralité du net par son FAI, </w:t>
      </w:r>
      <w:r>
        <w:rPr>
          <w:highlight w:val="none"/>
        </w:rPr>
        <w:t xml:space="preserve">retour de l’internet aimé...</w:t>
      </w:r>
      <w:r>
        <w:rPr>
          <w:highlight w:val="none"/>
        </w:rPr>
        <w:t xml:space="preserve"> </w:t>
      </w:r>
      <w:r/>
    </w:p>
    <w:p>
      <w:pPr>
        <w:pStyle w:val="788"/>
      </w:pPr>
      <w:r/>
      <w:r>
        <w:rPr>
          <w:rStyle w:val="797"/>
          <w:highlight w:val="none"/>
        </w:rPr>
        <w:t xml:space="preserve">&lt;h3&gt;</w:t>
      </w:r>
      <w:r/>
      <w:r>
        <w:t xml:space="preserve">Se géolocaliser en France</w:t>
      </w:r>
      <w:r/>
    </w:p>
    <w:p>
      <w:pPr>
        <w:pStyle w:val="783"/>
      </w:pPr>
      <w:r>
        <w:rPr>
          <w:highlight w:val="none"/>
        </w:rPr>
        <w:t xml:space="preserve">Consulter</w:t>
      </w:r>
      <w:r>
        <w:t xml:space="preserve"> les contenus accessibles uniquement en France en utilisant notre point de sortie à Schiltigheim.</w:t>
      </w:r>
      <w:r/>
    </w:p>
    <w:p>
      <w:pPr>
        <w:pStyle w:val="788"/>
      </w:pPr>
      <w:r/>
      <w:r>
        <w:rPr>
          <w:rStyle w:val="797"/>
          <w:highlight w:val="none"/>
        </w:rPr>
        <w:t xml:space="preserve">&lt;h3&gt;</w:t>
      </w:r>
      <w:r/>
      <w:r>
        <w:t xml:space="preserve">Accéder à l’IPv6</w:t>
      </w:r>
      <w:r/>
    </w:p>
    <w:p>
      <w:pPr>
        <w:pStyle w:val="783"/>
        <w:rPr>
          <w:highlight w:val="none"/>
        </w:rPr>
      </w:pPr>
      <w:r>
        <w:rPr>
          <w:highlight w:val="none"/>
        </w:rPr>
        <w:t xml:space="preserve">Les VPN ARN sont compatibles IPv6, même si votre réseau initial ne supporte qu’IPv4. </w:t>
      </w:r>
      <w:r/>
    </w:p>
    <w:p>
      <w:pPr>
        <w:shd w:val="nil" w:color="auto"/>
        <w:rPr>
          <w:highlight w:val="none"/>
        </w:rPr>
      </w:pPr>
      <w:r>
        <w:rPr>
          <w:highlight w:val="none"/>
        </w:rPr>
        <w:br w:type="page"/>
      </w:r>
      <w:r>
        <w:rPr>
          <w:highlight w:val="none"/>
        </w:rPr>
      </w:r>
      <w:r/>
    </w:p>
    <w:p>
      <w:pPr>
        <w:pStyle w:val="785"/>
        <w:rPr>
          <w:highlight w:val="none"/>
        </w:rPr>
      </w:pPr>
      <w:r>
        <w:rPr>
          <w:highlight w:val="none"/>
        </w:rPr>
        <w:t xml:space="preserve">&lt;h2&gt;</w:t>
      </w:r>
      <w:commentRangeStart w:id="0"/>
      <w:commentRangeStart w:id="1"/>
      <w:r>
        <w:rPr>
          <w:highlight w:val="none"/>
        </w:rPr>
        <w:t xml:space="preserve">Prix</w:t>
      </w:r>
      <w:r>
        <w:rPr>
          <w:highlight w:val="none"/>
        </w:rPr>
        <w:t xml:space="preserve"> et fonctionnalités</w:t>
      </w:r>
      <w:commentRangeEnd w:id="0"/>
      <w:commentRangeEnd w:id="1"/>
      <w:r>
        <w:commentReference w:id="0"/>
        <w:commentReference w:id="1"/>
      </w:r>
      <w:r/>
      <w:r/>
    </w:p>
    <w:tbl>
      <w:tblPr>
        <w:tblStyle w:val="654"/>
        <w:tblW w:w="0" w:type="auto"/>
        <w:tblLook w:val="04A0" w:firstRow="1" w:lastRow="0" w:firstColumn="1" w:lastColumn="0" w:noHBand="0" w:noVBand="1"/>
      </w:tblPr>
      <w:tblGrid>
        <w:gridCol w:w="4677"/>
        <w:gridCol w:w="4677"/>
      </w:tblGrid>
      <w:tr>
        <w:trPr>
          <w:trHeight w:val="4291"/>
        </w:trPr>
        <w:tc>
          <w:tcPr>
            <w:tcW w:w="4677" w:type="dxa"/>
            <w:textDirection w:val="lrTb"/>
            <w:noWrap w:val="false"/>
          </w:tcPr>
          <w:p>
            <w:pPr>
              <w:pStyle w:val="786"/>
              <w:jc w:val="center"/>
              <w:rPr>
                <w:highlight w:val="none"/>
              </w:rPr>
            </w:pPr>
            <w:r>
              <w:rPr>
                <w:highlight w:val="none"/>
              </w:rPr>
              <w:t xml:space="preserve">Tunnel VPN</w:t>
            </w:r>
            <w:r>
              <w:rPr>
                <w:highlight w:val="none"/>
              </w:rPr>
            </w:r>
            <w:r/>
          </w:p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 xml:space="preserve">4€ / mois + adhésion</w:t>
            </w:r>
            <w:r>
              <w:rPr>
                <w:highlight w:val="none"/>
              </w:rPr>
            </w:r>
            <w:r/>
          </w:p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 xml:space="preserve">1 IPv4 public fixe</w:t>
            </w:r>
            <w:r>
              <w:rPr>
                <w:highlight w:val="none"/>
              </w:rPr>
            </w:r>
            <w:r/>
          </w:p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 xml:space="preserve">1 préfixe IPv6 /56 publi</w:t>
            </w:r>
            <w:r>
              <w:rPr>
                <w:highlight w:val="none"/>
              </w:rPr>
              <w:t xml:space="preserve">c</w:t>
            </w:r>
            <w:r>
              <w:rPr>
                <w:highlight w:val="none"/>
              </w:rPr>
              <w:t xml:space="preserve"> fixe</w:t>
            </w:r>
            <w:r>
              <w:rPr>
                <w:highlight w:val="none"/>
              </w:rPr>
            </w:r>
            <w:r/>
          </w:p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 xml:space="preserve">Reverse DNS personnalisable IPv4&amp;v6</w:t>
            </w:r>
            <w:r>
              <w:rPr>
                <w:highlight w:val="none"/>
              </w:rPr>
            </w:r>
            <w:r/>
          </w:p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 xml:space="preserve">Compatible PC et smartphone</w:t>
            </w:r>
            <w:r>
              <w:rPr>
                <w:highlight w:val="none"/>
              </w:rPr>
            </w:r>
            <w:r/>
          </w:p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 xml:space="preserve">Mono</w:t>
            </w:r>
            <w:del w:id="2" w:author="Camille Bresson" w:date="2022-04-28T19:38:09Z" oouserid="ocrwuj4pmjsm_camille">
              <w:r>
                <w:rPr>
                  <w:highlight w:val="none"/>
                </w:rPr>
                <w:delText xml:space="preserve">-</w:delText>
              </w:r>
            </w:del>
            <w:r>
              <w:rPr>
                <w:highlight w:val="none"/>
              </w:rPr>
              <w:t xml:space="preserve">équipement</w:t>
            </w:r>
            <w:r>
              <w:rPr>
                <w:highlight w:val="none"/>
              </w:rPr>
            </w:r>
            <w:r/>
          </w:p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 xml:space="preserve">Jusqu’à 80 Mbps symétrique</w:t>
            </w:r>
            <w:r>
              <w:rPr>
                <w:highlight w:val="none"/>
              </w:rPr>
            </w:r>
            <w:r/>
          </w:p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 xml:space="preserve">Technologie OpenVPN</w:t>
            </w:r>
            <w:r>
              <w:rPr>
                <w:highlight w:val="none"/>
              </w:rPr>
            </w:r>
            <w:r/>
          </w:p>
        </w:tc>
        <w:tc>
          <w:tcPr>
            <w:tcW w:w="4677" w:type="dxa"/>
            <w:textDirection w:val="lrTb"/>
            <w:noWrap w:val="false"/>
          </w:tcPr>
          <w:p>
            <w:pPr>
              <w:pStyle w:val="786"/>
              <w:jc w:val="center"/>
              <w:rPr>
                <w:highlight w:val="none"/>
              </w:rPr>
            </w:pPr>
            <w:r>
              <w:rPr>
                <w:highlight w:val="none"/>
              </w:rPr>
              <w:t xml:space="preserve">Neutribox</w:t>
            </w:r>
            <w:r/>
          </w:p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  <w:t xml:space="preserve">4€ / mois + 60€ + adhésion</w:t>
            </w:r>
            <w:r>
              <w:rPr>
                <w:highlight w:val="none"/>
              </w:rPr>
            </w:r>
            <w:r/>
          </w:p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 xml:space="preserve">1 IPv4 public</w:t>
            </w:r>
            <w:r>
              <w:rPr>
                <w:highlight w:val="none"/>
              </w:rPr>
              <w:t xml:space="preserve"> fixe</w:t>
            </w:r>
            <w:r>
              <w:rPr>
                <w:highlight w:val="none"/>
              </w:rPr>
            </w:r>
            <w:r/>
          </w:p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 xml:space="preserve">1 préfixe IPv6</w:t>
            </w:r>
            <w:r>
              <w:rPr>
                <w:highlight w:val="none"/>
              </w:rPr>
              <w:t xml:space="preserve"> /56</w:t>
            </w:r>
            <w:r>
              <w:rPr>
                <w:highlight w:val="none"/>
              </w:rPr>
              <w:t xml:space="preserve"> publi</w:t>
            </w:r>
            <w:r>
              <w:rPr>
                <w:highlight w:val="none"/>
              </w:rPr>
              <w:t xml:space="preserve">c</w:t>
            </w:r>
            <w:r>
              <w:rPr>
                <w:highlight w:val="none"/>
              </w:rPr>
              <w:t xml:space="preserve"> fixe</w:t>
            </w:r>
            <w:r>
              <w:rPr>
                <w:highlight w:val="none"/>
              </w:rPr>
            </w:r>
            <w:r/>
          </w:p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 xml:space="preserve">Reverse DNS personnalisable</w:t>
            </w:r>
            <w:r>
              <w:rPr>
                <w:highlight w:val="none"/>
              </w:rPr>
              <w:t xml:space="preserve"> IPv4&amp;v6</w:t>
            </w:r>
            <w:r>
              <w:rPr>
                <w:highlight w:val="none"/>
              </w:rPr>
            </w:r>
            <w:r/>
          </w:p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 xml:space="preserve">Plug &amp; Play avec hotspot wifi</w:t>
            </w:r>
            <w:r>
              <w:rPr>
                <w:highlight w:val="none"/>
              </w:rPr>
            </w:r>
            <w:r/>
          </w:p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 xml:space="preserve">Multi</w:t>
            </w:r>
            <w:del w:id="3" w:author="Camille Bresson" w:date="2022-04-28T19:38:12Z" oouserid="ocrwuj4pmjsm_camille">
              <w:r>
                <w:rPr>
                  <w:highlight w:val="none"/>
                </w:rPr>
                <w:delText xml:space="preserve">-</w:delText>
              </w:r>
            </w:del>
            <w:r>
              <w:rPr>
                <w:highlight w:val="none"/>
              </w:rPr>
              <w:t xml:space="preserve">équipement</w:t>
            </w:r>
            <w:r>
              <w:rPr>
                <w:highlight w:val="none"/>
              </w:rPr>
            </w:r>
            <w:r/>
          </w:p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 xml:space="preserve">Jusqu’à 40 Mbps symétrique</w:t>
            </w:r>
            <w:r>
              <w:rPr>
                <w:highlight w:val="none"/>
              </w:rPr>
            </w:r>
            <w:r/>
          </w:p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 xml:space="preserve">Technologie OpenVPN</w:t>
            </w:r>
            <w:r>
              <w:rPr>
                <w:highlight w:val="none"/>
              </w:rPr>
            </w:r>
            <w:r/>
          </w:p>
        </w:tc>
      </w:tr>
    </w:tbl>
    <w:p>
      <w:r>
        <w:rPr>
          <w:highlight w:val="none"/>
        </w:rPr>
      </w:r>
      <w:r>
        <w:rPr>
          <w:highlight w:val="none"/>
        </w:rPr>
      </w:r>
      <w:r/>
    </w:p>
    <w:p>
      <w:pPr>
        <w:rPr>
          <w:i/>
          <w:highlight w:val="none"/>
        </w:rPr>
      </w:pPr>
      <w:r>
        <w:rPr>
          <w:i/>
          <w:highlight w:val="none"/>
        </w:rPr>
      </w:r>
      <w:r>
        <w:rPr>
          <w:i/>
          <w:highlight w:val="none"/>
        </w:rPr>
        <w:t xml:space="preserve">Prix</w:t>
      </w:r>
      <w:r>
        <w:rPr>
          <w:i/>
        </w:rPr>
        <w:t xml:space="preserve"> en franchise de TVA (art 293B du CGI) et sans engagement. </w:t>
      </w:r>
      <w:r>
        <w:rPr>
          <w:i/>
        </w:rPr>
        <w:t xml:space="preserve">Nécessite d’adhérer à l’association (15€/an). Neutribox à récupérer sur place. </w:t>
      </w:r>
      <w:r>
        <w:rPr>
          <w:i/>
        </w:rPr>
        <w:t xml:space="preserve">Renouvellement de l’abonnement et de l’adhésion annuelle par tacite reconduction. Abonnement payable en G1 (4DU/mois)</w:t>
      </w:r>
      <w:r>
        <w:rPr>
          <w:i/>
          <w:highlight w:val="none"/>
        </w:rPr>
        <w:t xml:space="preserve">.</w:t>
      </w:r>
      <w:r>
        <w:rPr>
          <w:i/>
        </w:rPr>
      </w:r>
      <w:r/>
    </w:p>
    <w:p>
      <w:pPr>
        <w:pStyle w:val="785"/>
        <w:rPr>
          <w:highlight w:val="none"/>
        </w:rPr>
      </w:pPr>
      <w:r>
        <w:rPr>
          <w:highlight w:val="none"/>
        </w:rPr>
      </w:r>
      <w:r>
        <w:rPr>
          <w:highlight w:val="none"/>
        </w:rPr>
        <w:t xml:space="preserve">&lt;h2&gt;Comment souscrire?</w:t>
      </w:r>
      <w:r>
        <w:t xml:space="preserve"> </w:t>
      </w:r>
      <w:r/>
    </w:p>
    <w:p>
      <w:pPr>
        <w:pStyle w:val="844"/>
        <w:numPr>
          <w:ilvl w:val="0"/>
          <w:numId w:val="9"/>
        </w:numPr>
      </w:pPr>
      <w:r>
        <w:t xml:space="preserve">Créer un compte sur l’espace membre</w:t>
      </w:r>
      <w:r>
        <w:t xml:space="preserve"> et demander le service</w:t>
      </w:r>
      <w:r/>
    </w:p>
    <w:p>
      <w:pPr>
        <w:pStyle w:val="783"/>
        <w:ind w:left="709" w:right="0" w:firstLine="0"/>
      </w:pPr>
      <w:r>
        <w:t xml:space="preserve">Comme la plupart de nos services, celui-ci est </w:t>
      </w:r>
      <w:r>
        <w:rPr>
          <w:b w:val="false"/>
        </w:rPr>
        <w:t xml:space="preserve">réservé aux membres de l'associatio</w:t>
      </w:r>
      <w:r>
        <w:t xml:space="preserve">n, il faut donc créer un compte sur l’</w:t>
      </w:r>
      <w:hyperlink r:id="rId10" w:tooltip="https://adherents.arn-fai.net/members/register/" w:history="1">
        <w:r>
          <w:rPr>
            <w:rStyle w:val="809"/>
          </w:rPr>
          <w:t xml:space="preserve">espace membre</w:t>
        </w:r>
      </w:hyperlink>
      <w:r>
        <w:rPr>
          <w:highlight w:val="none"/>
        </w:rPr>
        <w:t xml:space="preserve">, puis </w:t>
      </w:r>
      <w:r>
        <w:rPr>
          <w:highlight w:val="none"/>
        </w:rPr>
        <w:t xml:space="preserve">« </w:t>
      </w:r>
      <w:hyperlink r:id="rId11" w:tooltip="https://adherents.arn-fai.net/members/request_subscriptions/step1" w:history="1">
        <w:r>
          <w:rPr>
            <w:rStyle w:val="809"/>
            <w:highlight w:val="none"/>
          </w:rPr>
          <w:t xml:space="preserve">D</w:t>
        </w:r>
        <w:r>
          <w:rPr>
            <w:rStyle w:val="809"/>
          </w:rPr>
          <w:t xml:space="preserve">emander un nouvel abonnement</w:t>
        </w:r>
      </w:hyperlink>
      <w:r>
        <w:t xml:space="preserve"> ».</w:t>
      </w:r>
      <w:r>
        <w:t xml:space="preserve"> </w:t>
      </w:r>
      <w:r>
        <w:rPr>
          <w:highlight w:val="none"/>
        </w:rPr>
        <w:t xml:space="preserve">Vous êtes libre de payer l’adhésion à la réception du service.</w:t>
      </w:r>
      <w:r/>
    </w:p>
    <w:p>
      <w:pPr>
        <w:pStyle w:val="844"/>
        <w:numPr>
          <w:ilvl w:val="0"/>
          <w:numId w:val="9"/>
        </w:numPr>
      </w:pPr>
      <w:r>
        <w:rPr>
          <w:highlight w:val="none"/>
        </w:rPr>
        <w:t xml:space="preserve">Validation et mise en route</w:t>
      </w:r>
      <w:r/>
    </w:p>
    <w:p>
      <w:pPr>
        <w:ind w:left="709" w:firstLine="0"/>
      </w:pPr>
      <w:r>
        <w:rPr>
          <w:highlight w:val="none"/>
        </w:rPr>
        <w:t xml:space="preserve">L’équipe bénévole vérifie qu’il reste les ressources nécessaires pour provisionner le service, valide votre demande et met en route le service.</w:t>
      </w:r>
      <w:r>
        <w:rPr>
          <w:highlight w:val="none"/>
        </w:rPr>
      </w:r>
      <w:r/>
    </w:p>
    <w:p>
      <w:pPr>
        <w:pStyle w:val="844"/>
        <w:numPr>
          <w:ilvl w:val="0"/>
          <w:numId w:val="9"/>
        </w:numPr>
        <w:rPr>
          <w:highlight w:val="none"/>
        </w:rPr>
      </w:pPr>
      <w:r>
        <w:rPr>
          <w:highlight w:val="none"/>
        </w:rPr>
      </w:r>
      <w:r>
        <w:rPr>
          <w:highlight w:val="none"/>
        </w:rPr>
        <w:t xml:space="preserve">Vérification du bon fonctionnement et paiement</w:t>
      </w:r>
      <w:r/>
    </w:p>
    <w:p>
      <w:pPr>
        <w:ind w:left="709" w:firstLine="0"/>
      </w:pPr>
      <w:r>
        <w:rPr>
          <w:highlight w:val="none"/>
        </w:rPr>
      </w:r>
      <w:r>
        <w:t xml:space="preserve">Une fois votre service </w:t>
      </w:r>
      <w:r>
        <w:t xml:space="preserve">mis en place</w:t>
      </w:r>
      <w:r>
        <w:t xml:space="preserve">, vous pouvez accéder aux informations et documentation le concernant sur la page « </w:t>
      </w:r>
      <w:hyperlink r:id="rId12" w:tooltip="https://adherents.arn-fai.net/members/subscriptions/" w:history="1">
        <w:r>
          <w:rPr>
            <w:rStyle w:val="809"/>
          </w:rPr>
          <w:t xml:space="preserve">Mes abonnements</w:t>
        </w:r>
      </w:hyperlink>
      <w:r>
        <w:t xml:space="preserve"> »</w:t>
      </w:r>
      <w:r>
        <w:t xml:space="preserve">. M</w:t>
      </w:r>
      <w:r>
        <w:t xml:space="preserve">erci de procéder au paiement de l’adhésion si ce n’est pas déjà fait et à la mise en place d’un virement permanent ou à défaut de payer plusieurs mois d’avance.</w:t>
      </w:r>
      <w:r/>
    </w:p>
    <w:p>
      <w:pPr>
        <w:pStyle w:val="785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r/>
    </w:p>
    <w:p>
      <w:pPr>
        <w:pStyle w:val="785"/>
        <w:rPr>
          <w:highlight w:val="none"/>
        </w:rPr>
      </w:pPr>
      <w:r>
        <w:rPr>
          <w:highlight w:val="none"/>
        </w:rPr>
        <w:t xml:space="preserve">&lt;h2&gt;</w:t>
      </w:r>
      <w:r>
        <w:t xml:space="preserve">FAQ</w:t>
      </w:r>
      <w:r/>
    </w:p>
    <w:p>
      <w:pPr>
        <w:pStyle w:val="786"/>
        <w:rPr>
          <w:highlight w:val="none"/>
        </w:rPr>
      </w:pPr>
      <w:r>
        <w:rPr>
          <w:highlight w:val="none"/>
        </w:rPr>
        <w:t xml:space="preserve">&lt;h3&gt;Pourquoi dois-je adhérer ?</w:t>
      </w:r>
      <w:r>
        <w:rPr>
          <w:highlight w:val="none"/>
        </w:rPr>
      </w:r>
      <w:r/>
    </w:p>
    <w:p>
      <w:pPr>
        <w:rPr>
          <w:highlight w:val="none"/>
        </w:rPr>
      </w:pPr>
      <w:r>
        <w:rPr>
          <w:highlight w:val="none"/>
        </w:rPr>
        <w:t xml:space="preserve">Chez Alsace Réseau Neutre, association à but non lucratif sans personne salariée, </w:t>
      </w:r>
      <w:r>
        <w:rPr>
          <w:highlight w:val="none"/>
        </w:rPr>
        <w:t xml:space="preserve">vous n’êtes pas client⋅es d’un fournisseur, mais bien membre d’un collectif qui s’organise pour construire un bout d’internet utopique et influencer les politiques numériques vers des schémas plus vertueux.</w:t>
      </w:r>
      <w:r>
        <w:rPr>
          <w:highlight w:val="none"/>
        </w:rPr>
        <w:t xml:space="preserve"> </w:t>
      </w:r>
      <w:r>
        <w:rPr>
          <w:highlight w:val="none"/>
        </w:rPr>
      </w:r>
      <w:r/>
    </w:p>
    <w:p>
      <w:pPr>
        <w:rPr>
          <w:highlight w:val="none"/>
        </w:rPr>
      </w:pPr>
      <w:r>
        <w:rPr>
          <w:highlight w:val="none"/>
        </w:rPr>
        <w:t xml:space="preserve">Par ailleurs, nous souhaitons que les personnes abonnées aient du pouvoir sur l’avenir de leur service.</w:t>
      </w:r>
      <w:r>
        <w:rPr>
          <w:highlight w:val="none"/>
        </w:rPr>
      </w:r>
      <w:r/>
    </w:p>
    <w:p>
      <w:pPr>
        <w:pStyle w:val="786"/>
        <w:rPr>
          <w:highlight w:val="none"/>
        </w:rPr>
      </w:pPr>
      <w:r>
        <w:rPr>
          <w:highlight w:val="none"/>
        </w:rPr>
      </w:r>
      <w:r>
        <w:rPr>
          <w:highlight w:val="none"/>
        </w:rPr>
        <w:t xml:space="preserve">Que signifie « Prix en franchise de TVA » ?</w:t>
      </w:r>
      <w:r>
        <w:rPr>
          <w:highlight w:val="none"/>
        </w:rPr>
      </w:r>
      <w:r/>
    </w:p>
    <w:p>
      <w:pPr>
        <w:rPr>
          <w:highlight w:val="none"/>
        </w:rPr>
      </w:pPr>
      <w:r>
        <w:rPr>
          <w:highlight w:val="none"/>
        </w:rPr>
        <w:t xml:space="preserve">La franchise de TVA signifie qu’à ce jour ARN n’est pas soumis à la TVA. Le montant « Hors Taxe » est donc égal au montant « Toutes Taxes Comprises ».</w:t>
      </w:r>
      <w:r>
        <w:rPr>
          <w:highlight w:val="none"/>
        </w:rPr>
      </w:r>
      <w:r/>
    </w:p>
    <w:p>
      <w:pPr>
        <w:pStyle w:val="786"/>
        <w:rPr>
          <w:highlight w:val="none"/>
        </w:rPr>
      </w:pPr>
      <w:r>
        <w:rPr>
          <w:highlight w:val="none"/>
        </w:rPr>
      </w:r>
      <w:r>
        <w:t xml:space="preserve">Je ne suis pas sûr de ma capacité à gérer un VPS ?</w:t>
      </w:r>
      <w:r>
        <w:rPr>
          <w:highlight w:val="none"/>
        </w:rPr>
      </w:r>
      <w:r/>
    </w:p>
    <w:p>
      <w:pPr>
        <w:rPr>
          <w:highlight w:val="none"/>
        </w:rPr>
      </w:pPr>
      <w:r>
        <w:rPr>
          <w:highlight w:val="none"/>
        </w:rPr>
      </w:r>
      <w:r>
        <w:rPr>
          <w:rFonts w:ascii="Arial" w:hAnsi="Arial" w:cs="Arial" w:eastAsia="Arial"/>
          <w:color w:val="000000"/>
        </w:rPr>
        <w:t xml:space="preserve">Nous distribuons une configuration clé en main et des abonné-e-s à ce service ont déjà </w:t>
      </w:r>
      <w:hyperlink r:id="rId13" w:tooltip="https://wiki.arn-fai.net/documentation:vpn" w:history="1">
        <w:r>
          <w:rPr>
            <w:rStyle w:val="809"/>
            <w:rFonts w:ascii="Arial" w:hAnsi="Arial" w:cs="Arial" w:eastAsia="Arial"/>
            <w:color w:val="0000EE"/>
            <w:sz w:val="24"/>
            <w:u w:val="single"/>
          </w:rPr>
          <w:t xml:space="preserve">documenté l'usage du VPN</w:t>
        </w:r>
      </w:hyperlink>
      <w:r>
        <w:rPr>
          <w:rFonts w:ascii="Arial" w:hAnsi="Arial" w:cs="Arial" w:eastAsia="Arial"/>
          <w:color w:val="000000"/>
        </w:rPr>
        <w:t xml:space="preserve"> sur plusieurs systèmes (Windows, GNU/Linux, </w:t>
      </w:r>
      <w:hyperlink r:id="rId14" w:tooltip="https://arn-fai.net/brique" w:history="1">
        <w:r>
          <w:rPr>
            <w:rStyle w:val="809"/>
            <w:rFonts w:ascii="Arial" w:hAnsi="Arial" w:cs="Arial" w:eastAsia="Arial"/>
            <w:color w:val="0000EE"/>
            <w:sz w:val="24"/>
            <w:u w:val="single"/>
          </w:rPr>
          <w:t xml:space="preserve">Brique Internet</w:t>
        </w:r>
      </w:hyperlink>
      <w:r>
        <w:rPr>
          <w:rFonts w:ascii="Arial" w:hAnsi="Arial" w:cs="Arial" w:eastAsia="Arial"/>
          <w:color w:val="000000"/>
        </w:rPr>
        <w:t xml:space="preserve">, etc.).</w:t>
      </w:r>
      <w:r>
        <w:rPr>
          <w:rFonts w:ascii="Arial" w:hAnsi="Arial" w:cs="Arial" w:eastAsia="Arial"/>
          <w:color w:val="000000"/>
          <w:highlight w:val="none"/>
        </w:rPr>
        <w:t xml:space="preserve"> En cas de besoin, il est possible d’obtenir de l’aide</w:t>
      </w:r>
      <w:r>
        <w:rPr>
          <w:highlight w:val="none"/>
        </w:rPr>
        <w:t xml:space="preserve"> lors de nos permanences ou par chat.</w:t>
      </w:r>
      <w:r>
        <w:rPr>
          <w:highlight w:val="none"/>
        </w:rPr>
      </w:r>
      <w:r/>
    </w:p>
    <w:p>
      <w:pPr>
        <w:pStyle w:val="786"/>
        <w:rPr>
          <w:highlight w:val="none"/>
        </w:rPr>
      </w:pPr>
      <w:r>
        <w:rPr>
          <w:highlight w:val="none"/>
        </w:rPr>
        <w:t xml:space="preserve">Ce VPN peut-il fonctionner sur des réseaux restreints ?</w:t>
      </w:r>
      <w:r>
        <w:rPr>
          <w:highlight w:val="none"/>
        </w:rPr>
      </w:r>
      <w:r/>
    </w:p>
    <w:p>
      <w:pPr>
        <w:rPr>
          <w:highlight w:val="none"/>
        </w:rPr>
      </w:pPr>
      <w:r>
        <w:rPr>
          <w:highlight w:val="none"/>
        </w:rPr>
        <w:t xml:space="preserve">Il est possible de se connecter sur n’importe quel port y compris le 443 (en UDP ou TCP) ce qui permet bien souvent de monter le VPN dans de nombreux réseaux.</w:t>
      </w:r>
      <w:r>
        <w:rPr>
          <w:highlight w:val="none"/>
        </w:rPr>
      </w:r>
      <w:r/>
    </w:p>
    <w:p>
      <w:pPr>
        <w:rPr>
          <w:highlight w:val="none"/>
        </w:rPr>
      </w:pPr>
      <w:r>
        <w:rPr>
          <w:highlight w:val="none"/>
        </w:rPr>
        <w:t xml:space="preserve">Toutefois, il est probable que le VPN ARN ne se monte pas dans certains pays comme la Chine. A tester (sans vous mettre en danger), n’hésitez pas à nous faire des retours.</w:t>
      </w:r>
      <w:r>
        <w:rPr>
          <w:highlight w:val="none"/>
        </w:rPr>
      </w:r>
      <w:r/>
    </w:p>
    <w:p>
      <w:pPr>
        <w:pStyle w:val="786"/>
        <w:rPr>
          <w:highlight w:val="none"/>
        </w:rPr>
      </w:pPr>
      <w:r>
        <w:rPr>
          <w:highlight w:val="none"/>
        </w:rPr>
        <w:t xml:space="preserve">Combien d’équipements puis-je connecter ?</w:t>
      </w:r>
      <w:r>
        <w:rPr>
          <w:highlight w:val="none"/>
        </w:rPr>
      </w:r>
      <w:r/>
    </w:p>
    <w:p>
      <w:pPr>
        <w:rPr>
          <w:highlight w:val="none"/>
        </w:rPr>
      </w:pPr>
      <w:r>
        <w:rPr>
          <w:highlight w:val="none"/>
        </w:rPr>
        <w:t xml:space="preserve">En IPv4, un seul à la fois à moins d’utiliser une Neutribox et de s’y connecter en wifi.</w:t>
      </w:r>
      <w:r>
        <w:rPr>
          <w:highlight w:val="none"/>
        </w:rPr>
      </w:r>
      <w:r/>
    </w:p>
    <w:p>
      <w:pPr>
        <w:rPr>
          <w:highlight w:val="none"/>
        </w:rPr>
      </w:pPr>
      <w:r>
        <w:rPr>
          <w:highlight w:val="none"/>
        </w:rPr>
        <w:t xml:space="preserve">Par contre en « IPv6 only » il est possible de connecter plusieurs appareils, mais la navigation IPv6 only est très limitée, la plupart des sites et applications ne fonctionneront pas.</w:t>
      </w:r>
      <w:r>
        <w:rPr>
          <w:highlight w:val="none"/>
        </w:rPr>
      </w:r>
      <w:r/>
    </w:p>
    <w:p>
      <w:pPr>
        <w:pStyle w:val="786"/>
        <w:rPr>
          <w:highlight w:val="none"/>
        </w:rPr>
      </w:pPr>
      <w:r>
        <w:rPr>
          <w:highlight w:val="none"/>
        </w:rPr>
        <w:t xml:space="preserve">Qu’est-ce qu’une Neutribox ?</w:t>
      </w:r>
      <w:r/>
    </w:p>
    <w:p>
      <w:pPr>
        <w:rPr>
          <w:highlight w:val="none"/>
        </w:rPr>
      </w:pPr>
      <w:r>
        <w:rPr>
          <w:highlight w:val="none"/>
        </w:rPr>
        <w:t xml:space="preserve">La Neutribox ARN est un boîtier doté d’une antenne Wifi à brancher sur la box en filaire. La Neutribox génère un hotspot wifi dont les communications passeront au travers du VPN entre la Neutribox et le serveur </w:t>
      </w:r>
      <w:r>
        <w:rPr>
          <w:highlight w:val="none"/>
        </w:rPr>
        <w:t xml:space="preserve">VPN</w:t>
      </w:r>
      <w:r>
        <w:rPr>
          <w:highlight w:val="none"/>
        </w:rPr>
        <w:t xml:space="preserve"> d’ARN.</w:t>
      </w:r>
      <w:r>
        <w:rPr>
          <w:highlight w:val="none"/>
        </w:rPr>
      </w:r>
      <w:r/>
    </w:p>
    <w:p>
      <w:pPr>
        <w:rPr>
          <w:highlight w:val="none"/>
        </w:rPr>
      </w:pPr>
      <w:r>
        <w:rPr>
          <w:highlight w:val="none"/>
        </w:rPr>
        <w:t xml:space="preserve">Nous utilisons actuellement une carte orange pi pc+, une antenne et YunoHost pour fabriquer la Neutribox.</w:t>
      </w:r>
      <w:r>
        <w:rPr>
          <w:highlight w:val="none"/>
        </w:rPr>
      </w:r>
      <w:r/>
    </w:p>
    <w:p>
      <w:pPr>
        <w:pStyle w:val="786"/>
        <w:rPr>
          <w:highlight w:val="none"/>
        </w:rPr>
      </w:pPr>
      <w:r>
        <w:rPr>
          <w:highlight w:val="none"/>
        </w:rPr>
        <w:t xml:space="preserve">Qu’est-ce que l</w:t>
      </w:r>
      <w:r>
        <w:rPr>
          <w:highlight w:val="none"/>
        </w:rPr>
        <w:t xml:space="preserve">a</w:t>
      </w:r>
      <w:r>
        <w:rPr>
          <w:highlight w:val="none"/>
        </w:rPr>
        <w:t xml:space="preserve"> </w:t>
      </w:r>
      <w:r>
        <w:rPr>
          <w:rFonts w:ascii="Arial" w:hAnsi="Arial" w:cs="Arial" w:eastAsia="Arial"/>
          <w:b/>
          <w:color w:val="000000"/>
          <w:sz w:val="22"/>
        </w:rPr>
        <w:t xml:space="preserve">Ğ1</w:t>
      </w:r>
      <w:r>
        <w:rPr>
          <w:highlight w:val="none"/>
        </w:rPr>
        <w:t xml:space="preserve"> ?</w:t>
      </w:r>
      <w:r>
        <w:rPr>
          <w:highlight w:val="none"/>
        </w:rPr>
      </w:r>
      <w:r/>
    </w:p>
    <w:p>
      <w:pPr>
        <w:rPr>
          <w:highlight w:val="none"/>
        </w:rPr>
      </w:pPr>
      <w:r>
        <w:rPr>
          <w:highlight w:val="none"/>
        </w:rPr>
        <w:t xml:space="preserve">La</w:t>
      </w:r>
      <w:r>
        <w:rPr>
          <w:highlight w:val="none"/>
        </w:rPr>
        <w:t xml:space="preserve"> </w:t>
      </w:r>
      <w:r>
        <w:rPr>
          <w:rFonts w:ascii="Arial" w:hAnsi="Arial" w:cs="Arial" w:eastAsia="Arial"/>
          <w:b/>
          <w:color w:val="000000"/>
          <w:sz w:val="22"/>
        </w:rPr>
        <w:t xml:space="preserve">Ğ1</w:t>
      </w:r>
      <w:r>
        <w:rPr>
          <w:rFonts w:ascii="Arial" w:hAnsi="Arial" w:cs="Arial" w:eastAsia="Arial"/>
          <w:b/>
          <w:color w:val="000000"/>
          <w:sz w:val="22"/>
          <w:highlight w:val="none"/>
        </w:rPr>
        <w:t xml:space="preserve"> (prononcé</w:t>
      </w:r>
      <w:r>
        <w:rPr>
          <w:highlight w:val="none"/>
        </w:rPr>
        <w:t xml:space="preserve"> </w:t>
      </w:r>
      <w:r>
        <w:rPr>
          <w:highlight w:val="none"/>
        </w:rPr>
        <w:t xml:space="preserve">« </w:t>
      </w:r>
      <w:r>
        <w:rPr>
          <w:highlight w:val="none"/>
        </w:rPr>
        <w:t xml:space="preserve">june</w:t>
      </w:r>
      <w:r>
        <w:rPr>
          <w:highlight w:val="none"/>
        </w:rPr>
        <w:t xml:space="preserve"> »)</w:t>
      </w:r>
      <w:r>
        <w:rPr>
          <w:highlight w:val="none"/>
        </w:rPr>
        <w:t xml:space="preserve"> est une monnaie libre que l’association accepte pour payer son abonnement.</w:t>
      </w:r>
      <w:r>
        <w:rPr>
          <w:highlight w:val="none"/>
        </w:rPr>
      </w:r>
      <w:r/>
    </w:p>
    <w:p>
      <w:pPr>
        <w:pStyle w:val="786"/>
        <w:rPr>
          <w:highlight w:val="none"/>
        </w:rPr>
      </w:pPr>
      <w:r>
        <w:rPr>
          <w:highlight w:val="none"/>
        </w:rPr>
        <w:t xml:space="preserve">Quelle est la politique de log d’ARN pour ce service ?</w:t>
      </w:r>
      <w:r>
        <w:rPr>
          <w:highlight w:val="none"/>
        </w:rPr>
      </w:r>
      <w:r/>
    </w:p>
    <w:p>
      <w:pPr>
        <w:pStyle w:val="783"/>
        <w:rPr>
          <w:highlight w:val="none"/>
        </w:rPr>
      </w:pPr>
      <w:r>
        <w:rPr>
          <w:highlight w:val="none"/>
        </w:rPr>
        <w:t xml:space="preserve">Nous loguons :</w:t>
      </w:r>
      <w:r/>
    </w:p>
    <w:p>
      <w:pPr>
        <w:pStyle w:val="844"/>
        <w:numPr>
          <w:ilvl w:val="0"/>
          <w:numId w:val="5"/>
        </w:numPr>
        <w:rPr>
          <w:highlight w:val="none"/>
        </w:rPr>
      </w:pPr>
      <w:r>
        <w:rPr>
          <w:highlight w:val="none"/>
        </w:rPr>
        <w:t xml:space="preserve">votre identité</w:t>
      </w:r>
      <w:r/>
    </w:p>
    <w:p>
      <w:pPr>
        <w:pStyle w:val="844"/>
        <w:numPr>
          <w:ilvl w:val="0"/>
          <w:numId w:val="5"/>
        </w:numPr>
        <w:rPr>
          <w:highlight w:val="none"/>
        </w:rPr>
      </w:pPr>
      <w:r>
        <w:rPr>
          <w:highlight w:val="none"/>
        </w:rPr>
        <w:t xml:space="preserve">quelles sont les IPs ARN qui vous sont attribuées</w:t>
      </w:r>
      <w:r/>
    </w:p>
    <w:p>
      <w:pPr>
        <w:pStyle w:val="844"/>
        <w:numPr>
          <w:ilvl w:val="0"/>
          <w:numId w:val="5"/>
        </w:numPr>
        <w:rPr>
          <w:highlight w:val="none"/>
        </w:rPr>
      </w:pPr>
      <w:r>
        <w:rPr>
          <w:highlight w:val="none"/>
        </w:rPr>
        <w:t xml:space="preserve">la période d’attribution</w:t>
      </w:r>
      <w:r>
        <w:rPr>
          <w:highlight w:val="none"/>
        </w:rPr>
      </w:r>
      <w:r/>
    </w:p>
    <w:p>
      <w:pPr>
        <w:rPr>
          <w:highlight w:val="none"/>
        </w:rPr>
      </w:pPr>
      <w:r>
        <w:rPr>
          <w:highlight w:val="none"/>
        </w:rPr>
        <w:t xml:space="preserve">Toutefois, nous vous invitons à lire la clause « Mésusage des services » de nos CGS. </w:t>
      </w:r>
      <w:r>
        <w:rPr>
          <w:highlight w:val="none"/>
        </w:rPr>
        <w:t xml:space="preserve">Notez que dans le cadre d’une enquête, nous pourrions être contraint</w:t>
      </w:r>
      <w:ins w:id="4" w:author="Camille Bresson" w:date="2022-04-28T19:41:30Z" oouserid="ocrwuj4pmjsm_camille">
        <w:r>
          <w:rPr>
            <w:highlight w:val="none"/>
          </w:rPr>
          <w:t xml:space="preserve">s</w:t>
        </w:r>
      </w:ins>
      <w:r>
        <w:rPr>
          <w:highlight w:val="none"/>
        </w:rPr>
        <w:t xml:space="preserve"> légalement de permettre une mise sur écoute de votre VPN.</w:t>
      </w:r>
      <w:r>
        <w:rPr>
          <w:highlight w:val="none"/>
        </w:rPr>
      </w:r>
      <w:r/>
    </w:p>
    <w:p>
      <w:pPr>
        <w:pStyle w:val="786"/>
        <w:rPr>
          <w:highlight w:val="none"/>
        </w:rPr>
      </w:pPr>
      <w:r>
        <w:rPr>
          <w:highlight w:val="none"/>
        </w:rPr>
        <w:t xml:space="preserve">Quels sont les </w:t>
      </w:r>
      <w:r>
        <w:rPr>
          <w:highlight w:val="none"/>
        </w:rPr>
        <w:t xml:space="preserve">systèmes d’exploitation</w:t>
      </w:r>
      <w:r>
        <w:rPr>
          <w:highlight w:val="none"/>
        </w:rPr>
        <w:t xml:space="preserve"> supportés ?</w:t>
      </w:r>
      <w:r>
        <w:rPr>
          <w:highlight w:val="none"/>
        </w:rPr>
      </w:r>
      <w:r/>
    </w:p>
    <w:p>
      <w:pPr>
        <w:rPr>
          <w:highlight w:val="none"/>
        </w:rPr>
      </w:pPr>
      <w:r>
        <w:rPr>
          <w:highlight w:val="none"/>
        </w:rPr>
        <w:t xml:space="preserve">Presque tous les SE dans leur version récente sont supportés </w:t>
      </w:r>
      <w:r>
        <w:rPr>
          <w:highlight w:val="none"/>
        </w:rPr>
        <w:t xml:space="preserve"> : Linux, Windows, Mac OS, BSD, Android et dérivés libres, iOS.</w:t>
      </w:r>
      <w:r>
        <w:rPr>
          <w:highlight w:val="none"/>
        </w:rPr>
      </w:r>
      <w:r/>
    </w:p>
    <w:p>
      <w:pPr>
        <w:pStyle w:val="786"/>
      </w:pPr>
      <w:r>
        <w:t xml:space="preserve">Quel est le débit ?</w:t>
      </w:r>
      <w:r/>
    </w:p>
    <w:p>
      <w:pPr>
        <w:shd w:val="nil" w:color="000000"/>
      </w:pPr>
      <w:r>
        <w:t xml:space="preserve">Capacité max. : </w:t>
      </w:r>
      <w:hyperlink r:id="rId15" w:tooltip="http://arn-fai.net/factu-opes#graphes-du-trafic-r-seau-de-l-association" w:history="1">
        <w:r>
          <w:rPr>
            <w:highlight w:val="none"/>
          </w:rPr>
          <w:t xml:space="preserve">9</w:t>
        </w:r>
        <w:r>
          <w:t xml:space="preserve">0 Mbps mutualisés</w:t>
        </w:r>
      </w:hyperlink>
      <w:r>
        <w:t xml:space="preserve"> entre tous les services et membres de l’association, aucune limite de volume.</w:t>
      </w:r>
      <w:r>
        <w:t xml:space="preserve"> </w:t>
      </w:r>
      <w:r>
        <w:rPr>
          <w:highlight w:val="none"/>
        </w:rPr>
      </w:r>
      <w:hyperlink r:id="rId16" w:tooltip="https://arn-fai.net/factu-opes#est-ce-qu-un-e-gros-sse-t-l-chargeur-se-p-nalise-l-association-" w:history="1">
        <w:r>
          <w:rPr>
            <w:rStyle w:val="809"/>
            <w:rFonts w:ascii="Arial" w:hAnsi="Arial" w:cs="Arial" w:eastAsia="Arial"/>
            <w:color w:val="0000EE"/>
            <w:sz w:val="24"/>
            <w:u w:val="single"/>
          </w:rPr>
          <w:t xml:space="preserve">Est-ce qu'une personne qui télécharge beaucoup pénalise l'association ?</w:t>
        </w:r>
      </w:hyperlink>
      <w:r>
        <w:t xml:space="preserve"> </w:t>
      </w:r>
      <w:r>
        <w:rPr>
          <w:highlight w:val="none"/>
        </w:rPr>
      </w:r>
      <w:r/>
    </w:p>
    <w:p>
      <w:pPr>
        <w:pStyle w:val="786"/>
        <w:rPr>
          <w:highlight w:val="none"/>
        </w:rPr>
      </w:pPr>
      <w:r>
        <w:rPr>
          <w:highlight w:val="none"/>
        </w:rPr>
        <w:t xml:space="preserve">Quel est le type d’authentification ?</w:t>
      </w:r>
      <w:r>
        <w:rPr>
          <w:highlight w:val="none"/>
        </w:rPr>
      </w:r>
      <w:r/>
    </w:p>
    <w:p>
      <w:pPr>
        <w:rPr>
          <w:highlight w:val="none"/>
        </w:rPr>
      </w:pPr>
      <w:r>
        <w:rPr>
          <w:highlight w:val="none"/>
        </w:rPr>
        <w:t xml:space="preserve">Authentification par clé privée/clé publique fournie via l’espace membre. NB : nous ne proposons pas de mécanisme de CSR.</w:t>
      </w:r>
      <w:r>
        <w:rPr>
          <w:highlight w:val="none"/>
        </w:rPr>
      </w:r>
      <w:r/>
    </w:p>
    <w:p>
      <w:pPr>
        <w:pStyle w:val="786"/>
        <w:rPr>
          <w:highlight w:val="none"/>
        </w:rPr>
      </w:pPr>
      <w:r>
        <w:rPr>
          <w:highlight w:val="none"/>
        </w:rPr>
        <w:t xml:space="preserve">Quel sont les ports utilisables pour se connecter au VPN ?</w:t>
      </w:r>
      <w:r>
        <w:rPr>
          <w:highlight w:val="none"/>
        </w:rPr>
      </w:r>
      <w:r/>
    </w:p>
    <w:p>
      <w:pPr>
        <w:rPr>
          <w:highlight w:val="none"/>
        </w:rPr>
      </w:pPr>
      <w:r>
        <w:rPr>
          <w:highlight w:val="none"/>
        </w:rPr>
      </w:r>
      <w:r>
        <w:rPr>
          <w:rFonts w:ascii="Arial" w:hAnsi="Arial" w:cs="Arial" w:eastAsia="Arial"/>
          <w:color w:val="000000"/>
        </w:rPr>
        <w:t xml:space="preserve">Tous les ports UDP et TCP sauf UDP/161, TCP/2222 et TCP/9102.</w:t>
      </w:r>
      <w:r>
        <w:rPr>
          <w:highlight w:val="none"/>
        </w:rPr>
      </w:r>
      <w:r/>
    </w:p>
    <w:p>
      <w:pPr>
        <w:pStyle w:val="786"/>
      </w:pPr>
      <w:r>
        <w:t xml:space="preserve">Comment reproduire ce service ?</w:t>
      </w:r>
      <w:r/>
    </w:p>
    <w:p>
      <w:pPr>
        <w:rPr>
          <w:highlight w:val="none"/>
        </w:rPr>
      </w:pPr>
      <w:r>
        <w:rPr>
          <w:highlight w:val="none"/>
        </w:rPr>
        <w:t xml:space="preserve">Quelques documentation</w:t>
      </w:r>
      <w:ins w:id="5" w:author="Camille Bresson" w:date="2022-04-28T19:43:39Z" oouserid="ocrwuj4pmjsm_camille">
        <w:r>
          <w:rPr>
            <w:highlight w:val="none"/>
          </w:rPr>
          <w:t xml:space="preserve">s</w:t>
        </w:r>
      </w:ins>
      <w:r>
        <w:rPr>
          <w:highlight w:val="none"/>
        </w:rPr>
        <w:t xml:space="preserve"> utiles :</w:t>
      </w:r>
      <w:r/>
    </w:p>
    <w:p>
      <w:pPr>
        <w:pStyle w:val="844"/>
        <w:numPr>
          <w:ilvl w:val="0"/>
          <w:numId w:val="6"/>
        </w:numPr>
        <w:rPr>
          <w:highlight w:val="none"/>
        </w:rPr>
      </w:pPr>
      <w:r>
        <w:rPr>
          <w:highlight w:val="none"/>
        </w:rPr>
        <w:t xml:space="preserve">obtenir des IPs publiques</w:t>
      </w:r>
      <w:r/>
    </w:p>
    <w:p>
      <w:pPr>
        <w:pStyle w:val="844"/>
        <w:numPr>
          <w:ilvl w:val="0"/>
          <w:numId w:val="6"/>
        </w:numPr>
        <w:rPr>
          <w:highlight w:val="none"/>
        </w:rPr>
      </w:pPr>
      <w:r>
        <w:rPr>
          <w:highlight w:val="none"/>
        </w:rPr>
      </w:r>
      <w:r>
        <w:rPr>
          <w:highlight w:val="none"/>
        </w:rPr>
        <w:t xml:space="preserve">être en mesure de les ro</w:t>
      </w:r>
      <w:ins w:id="6" w:author="Camille Bresson" w:date="2022-04-28T19:42:55Z" oouserid="ocrwuj4pmjsm_camille">
        <w:r>
          <w:rPr>
            <w:highlight w:val="none"/>
          </w:rPr>
          <w:t xml:space="preserve">o</w:t>
        </w:r>
      </w:ins>
      <w:del w:id="7" w:author="Camille Bresson" w:date="2022-04-28T19:42:55Z" oouserid="ocrwuj4pmjsm_camille">
        <w:r>
          <w:rPr>
            <w:highlight w:val="none"/>
          </w:rPr>
          <w:delText xml:space="preserve">u</w:delText>
        </w:r>
      </w:del>
      <w:r>
        <w:rPr>
          <w:highlight w:val="none"/>
        </w:rPr>
        <w:t xml:space="preserve">ter sur un serveur</w:t>
      </w:r>
      <w:r>
        <w:rPr>
          <w:highlight w:val="none"/>
        </w:rPr>
      </w:r>
      <w:r/>
    </w:p>
    <w:p>
      <w:pPr>
        <w:pStyle w:val="844"/>
        <w:numPr>
          <w:ilvl w:val="0"/>
          <w:numId w:val="6"/>
        </w:numPr>
        <w:rPr>
          <w:highlight w:val="none"/>
        </w:rPr>
      </w:pPr>
      <w:r>
        <w:rPr>
          <w:highlight w:val="none"/>
        </w:rPr>
        <w:t xml:space="preserve">mettre en place une autorité DNS</w:t>
      </w:r>
      <w:r/>
    </w:p>
    <w:p>
      <w:pPr>
        <w:pStyle w:val="844"/>
        <w:numPr>
          <w:ilvl w:val="0"/>
          <w:numId w:val="6"/>
        </w:numPr>
      </w:pPr>
      <w:r>
        <w:rPr>
          <w:highlight w:val="none"/>
        </w:rPr>
        <w:t xml:space="preserve">configurer le serveur VPN</w:t>
      </w:r>
      <w:r/>
    </w:p>
    <w:p>
      <w:pPr>
        <w:pStyle w:val="785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r/>
    </w:p>
    <w:p>
      <w:pPr>
        <w:pStyle w:val="785"/>
        <w:jc w:val="center"/>
        <w:rPr>
          <w:highlight w:val="none"/>
        </w:rPr>
      </w:pPr>
      <w:r>
        <w:rPr>
          <w:highlight w:val="none"/>
        </w:rPr>
        <w:t xml:space="preserve">Nos</w:t>
      </w:r>
      <w:r>
        <w:t xml:space="preserve"> actions vous plaisent ?</w:t>
      </w:r>
      <w:r>
        <w:rPr>
          <w:highlight w:val="none"/>
        </w:rPr>
        <w:t xml:space="preserve"> Aidez-nous :)</w:t>
      </w:r>
      <w:r/>
    </w:p>
    <w:p>
      <w:pPr>
        <w:jc w:val="center"/>
        <w:rPr>
          <w:highlight w:val="none"/>
        </w:rPr>
      </w:pPr>
      <w:r>
        <w:rPr>
          <w:highlight w:val="none"/>
        </w:rPr>
        <w:t xml:space="preserve">Venir à la prochaine réunion d’accueil des bénévoles</w:t>
      </w:r>
      <w:r/>
    </w:p>
    <w:p>
      <w:pPr>
        <w:jc w:val="center"/>
        <w:rPr>
          <w:highlight w:val="none"/>
        </w:rPr>
      </w:pPr>
      <w:r>
        <w:rPr>
          <w:highlight w:val="none"/>
        </w:rPr>
        <w:br w:type="page"/>
      </w:r>
      <w:r>
        <w:rPr>
          <w:highlight w:val="none"/>
        </w:rPr>
      </w:r>
      <w:r/>
    </w:p>
    <w:p>
      <w:pPr>
        <w:ind w:left="0" w:right="0" w:firstLine="0"/>
        <w:jc w:val="center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b/>
          <w:color w:val="000000"/>
          <w:sz w:val="34"/>
        </w:rPr>
        <w:t xml:space="preserve">VPN Tunnel</w:t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sz w:val="24"/>
        </w:rPr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b/>
          <w:color w:val="000000"/>
          <w:sz w:val="34"/>
        </w:rPr>
        <w:t xml:space="preserve">What is a VPN tunnel?</w:t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sz w:val="24"/>
        </w:rPr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  <w:t xml:space="preserve">A VPN tunnel virtually connects your computer to another network. For ARN's VPN tunnels, it is as if your equipment was connected with a cable plugged directly into our association's server cabinet. The websites you visit, the emails you receive/send and a</w:t>
      </w:r>
      <w:r>
        <w:rPr>
          <w:rFonts w:ascii="Arial" w:hAnsi="Arial" w:cs="Arial" w:eastAsia="Arial"/>
          <w:color w:val="000000"/>
          <w:sz w:val="22"/>
        </w:rPr>
        <w:t xml:space="preserve">ll your online activities will be seen as coming from the ARN ISP. </w:t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sz w:val="24"/>
        </w:rPr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b/>
          <w:color w:val="000000"/>
          <w:sz w:val="30"/>
        </w:rPr>
        <w:t xml:space="preserve">When do you use a VPN ?</w:t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  <w:t xml:space="preserve">Short notice : ARN VPNs are not a solution for anonymity or geolocation outside of France, look at [Tor Browser] instead.</w:t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sz w:val="24"/>
        </w:rPr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b/>
          <w:color w:val="000000"/>
          <w:sz w:val="28"/>
        </w:rPr>
        <w:t xml:space="preserve">Secure your connection</w:t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  <w:t xml:space="preserve">To avoid Wi-Fi sniffing, i.e. the tapping of your connection by your ISP, but also to protect your datas when you use public Wi-Fi.</w:t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sz w:val="24"/>
        </w:rPr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b/>
          <w:color w:val="000000"/>
          <w:sz w:val="28"/>
        </w:rPr>
        <w:t xml:space="preserve">Self-hosting</w:t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  <w:t xml:space="preserve">These VPNs are designed for self-hosting (including emails) and are YunoHost / Internet brick compatible.</w:t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sz w:val="24"/>
        </w:rPr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b/>
          <w:color w:val="000000"/>
          <w:sz w:val="28"/>
        </w:rPr>
        <w:t xml:space="preserve">Unbridle your connection</w:t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  <w:t xml:space="preserve">Prevent net neutrality violations by your ISP, return of the beloved internet...</w:t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sz w:val="24"/>
        </w:rPr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b/>
          <w:color w:val="000000"/>
          <w:sz w:val="28"/>
        </w:rPr>
        <w:t xml:space="preserve">Geolocate in France</w:t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  <w:t xml:space="preserve">Consult the contents accessible only in France by using our connection in Schiltigheim.</w:t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sz w:val="24"/>
        </w:rPr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b/>
          <w:color w:val="000000"/>
          <w:sz w:val="28"/>
        </w:rPr>
        <w:t xml:space="preserve">Access to IPv6</w:t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  <w:t xml:space="preserve">ARN VPNs are IPv6 compatible, even if your initial network only supports IPv4.</w:t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br/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b/>
          <w:color w:val="000000"/>
          <w:sz w:val="34"/>
        </w:rPr>
        <w:t xml:space="preserve">Our VPN deals </w:t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sz w:val="24"/>
        </w:rPr>
      </w:r>
      <w:r/>
    </w:p>
    <w:p>
      <w:pPr>
        <w:ind w:left="0" w:right="0" w:firstLine="0"/>
        <w:jc w:val="center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b/>
          <w:color w:val="000000"/>
          <w:sz w:val="22"/>
        </w:rPr>
        <w:t xml:space="preserve">VPN Tunnel</w:t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sz w:val="24"/>
        </w:rPr>
      </w:r>
      <w:r/>
    </w:p>
    <w:p>
      <w:pPr>
        <w:ind w:left="0" w:right="0" w:firstLine="0"/>
        <w:jc w:val="center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  <w:t xml:space="preserve">4€ / month + membership</w:t>
      </w:r>
      <w:r/>
    </w:p>
    <w:p>
      <w:pPr>
        <w:ind w:left="0" w:right="0" w:firstLine="0"/>
        <w:jc w:val="center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  <w:t xml:space="preserve">1 public IPv4</w:t>
      </w:r>
      <w:r/>
    </w:p>
    <w:p>
      <w:pPr>
        <w:ind w:left="0" w:right="0" w:firstLine="0"/>
        <w:jc w:val="center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  <w:t xml:space="preserve">1 public IPv6 prefix</w:t>
      </w:r>
      <w:r/>
    </w:p>
    <w:p>
      <w:pPr>
        <w:ind w:left="0" w:right="0" w:firstLine="0"/>
        <w:jc w:val="center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  <w:t xml:space="preserve">Reverse DNS customizable IPv4&amp;v6</w:t>
      </w:r>
      <w:r/>
    </w:p>
    <w:p>
      <w:pPr>
        <w:ind w:left="0" w:right="0" w:firstLine="0"/>
        <w:jc w:val="center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  <w:t xml:space="preserve">PC and smartphone compatible</w:t>
      </w:r>
      <w:r/>
    </w:p>
    <w:p>
      <w:pPr>
        <w:ind w:left="0" w:right="0" w:firstLine="0"/>
        <w:jc w:val="center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  <w:t xml:space="preserve">Single equipment</w:t>
      </w:r>
      <w:r/>
    </w:p>
    <w:p>
      <w:pPr>
        <w:ind w:left="0" w:right="0" w:firstLine="0"/>
        <w:jc w:val="center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  <w:t xml:space="preserve">Up to 80 Mbps symmetric</w:t>
      </w:r>
      <w:r/>
    </w:p>
    <w:p>
      <w:pPr>
        <w:ind w:left="0" w:right="0" w:firstLine="0"/>
        <w:jc w:val="center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  <w:t xml:space="preserve">OpenVPN technology</w:t>
        <w:tab/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sz w:val="24"/>
        </w:rPr>
      </w:r>
      <w:r/>
    </w:p>
    <w:p>
      <w:pPr>
        <w:ind w:left="0" w:right="0" w:firstLine="0"/>
        <w:jc w:val="center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b/>
          <w:color w:val="000000"/>
          <w:sz w:val="22"/>
        </w:rPr>
        <w:t xml:space="preserve">Neutribox</w:t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sz w:val="24"/>
        </w:rPr>
      </w:r>
      <w:r/>
    </w:p>
    <w:p>
      <w:pPr>
        <w:ind w:left="0" w:right="0" w:firstLine="0"/>
        <w:jc w:val="center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  <w:t xml:space="preserve">4€ / month + 60€ + membership</w:t>
      </w:r>
      <w:r/>
    </w:p>
    <w:p>
      <w:pPr>
        <w:ind w:left="0" w:right="0" w:firstLine="0"/>
        <w:jc w:val="center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  <w:t xml:space="preserve">1 public IPv4</w:t>
      </w:r>
      <w:r/>
    </w:p>
    <w:p>
      <w:pPr>
        <w:ind w:left="0" w:right="0" w:firstLine="0"/>
        <w:jc w:val="center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  <w:t xml:space="preserve">1 public IPv6 prefix</w:t>
      </w:r>
      <w:r/>
    </w:p>
    <w:p>
      <w:pPr>
        <w:ind w:left="0" w:right="0" w:firstLine="0"/>
        <w:jc w:val="center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  <w:t xml:space="preserve">Reverse DNS customizable IPv4&amp;v6</w:t>
      </w:r>
      <w:r/>
    </w:p>
    <w:p>
      <w:pPr>
        <w:ind w:left="0" w:right="0" w:firstLine="0"/>
        <w:jc w:val="center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  <w:t xml:space="preserve">Plug &amp; Play with wifi hotspot</w:t>
      </w:r>
      <w:r/>
    </w:p>
    <w:p>
      <w:pPr>
        <w:ind w:left="0" w:right="0" w:firstLine="0"/>
        <w:jc w:val="center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  <w:t xml:space="preserve">Multi-equipment</w:t>
      </w:r>
      <w:r/>
    </w:p>
    <w:p>
      <w:pPr>
        <w:ind w:left="0" w:right="0" w:firstLine="0"/>
        <w:jc w:val="center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  <w:t xml:space="preserve">Up to 40 Mbps symmetric</w:t>
      </w:r>
      <w:r/>
    </w:p>
    <w:p>
      <w:pPr>
        <w:ind w:left="0" w:right="0" w:firstLine="0"/>
        <w:jc w:val="center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  <w:t xml:space="preserve">OpenVPN technology</w:t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sz w:val="24"/>
        </w:rPr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  <w:t xml:space="preserve">Tax free price (art 293B of the CGI) and not-time limited subscription. Subscription renewal and annual membership by automatic renewal. Subscription payment through in G1 (4DU/month) possible.</w:t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sz w:val="24"/>
        </w:rPr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b/>
          <w:color w:val="000000"/>
          <w:sz w:val="34"/>
        </w:rPr>
        <w:t xml:space="preserve">How to subscribe to our VPN ?</w:t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sz w:val="24"/>
        </w:rPr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b/>
          <w:color w:val="000000"/>
          <w:sz w:val="22"/>
        </w:rPr>
        <w:t xml:space="preserve">Join the association here</w:t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  <w:t xml:space="preserve">Most of our services are reserved to the members of the association. You have to join the association to use the VPN service.</w:t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sz w:val="24"/>
        </w:rPr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b/>
          <w:color w:val="000000"/>
          <w:sz w:val="22"/>
        </w:rPr>
        <w:t xml:space="preserve">Fill in the application form</w:t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  <w:t xml:space="preserve">Once your membership is validated, you can request a VPN access by answering the questions in the form [Screenshot of the request].</w:t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sz w:val="24"/>
        </w:rPr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b/>
          <w:color w:val="000000"/>
          <w:sz w:val="22"/>
        </w:rPr>
        <w:t xml:space="preserve">Validation and payment</w:t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  <w:t xml:space="preserve">Our volunteers team will validate your subscription, make sure to proceed to set up a standing order or pay several months in advance.</w:t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sz w:val="24"/>
        </w:rPr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b/>
          <w:color w:val="000000"/>
          <w:sz w:val="22"/>
        </w:rPr>
        <w:t xml:space="preserve">Configure your service with this tutorial</w:t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  <w:t xml:space="preserve">Once your VPN is open, you can access the information about it in the member interface and configure it using this tutorial.</w:t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sz w:val="24"/>
        </w:rPr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b/>
          <w:color w:val="000000"/>
          <w:sz w:val="34"/>
        </w:rPr>
        <w:t xml:space="preserve">FAQ</w:t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sz w:val="24"/>
        </w:rPr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b/>
          <w:color w:val="000000"/>
          <w:sz w:val="22"/>
        </w:rPr>
        <w:t xml:space="preserve">Can this VPN work on limited networks?</w:t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  <w:t xml:space="preserve">It is possible to connect on any port including 443 (in UDP or TCP) so you can set up the VPN for various networks.</w:t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  <w:t xml:space="preserve">However, it is likely that ARN's VPN does not work in some countries like China. You can try it (without endangering yourself), do not hesitate to give us feedback.</w:t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sz w:val="24"/>
        </w:rPr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b/>
          <w:color w:val="000000"/>
          <w:sz w:val="22"/>
        </w:rPr>
        <w:t xml:space="preserve">How many devices can I connect to the VPN?</w:t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  <w:t xml:space="preserve">In IPv4, it is possible to connect only one device at a time unless you use a Neutribox and connect to it by wifi.</w:t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  <w:t xml:space="preserve">In "IPv6 only" it is possible to connect several devices, but "IPv6 only" browsing is very limited, most websites and applications will not work.</w:t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sz w:val="24"/>
        </w:rPr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b/>
          <w:color w:val="000000"/>
          <w:sz w:val="22"/>
        </w:rPr>
        <w:t xml:space="preserve">What is a Neutribox ?</w:t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  <w:t xml:space="preserve">The Neutribox ARN is a box with a Wifi antenna to connect to the connection box with a wire. The Neutribox generates a wifi hotspot. Communications will pass through the VPN between the Neutribox and the ARN's VPN server.</w:t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  <w:t xml:space="preserve">Currently, we are using an orange pi pc+ card, an antenna and YunoHost to create the Neutribox.</w:t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sz w:val="24"/>
        </w:rPr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b/>
          <w:color w:val="000000"/>
          <w:sz w:val="22"/>
        </w:rPr>
        <w:t xml:space="preserve">What is Ğ1?</w:t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  <w:t xml:space="preserve">The Ğ1 (pronounced "june") is a free currency that the association accepts to pay for its subscription.</w:t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sz w:val="24"/>
        </w:rPr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b/>
          <w:color w:val="000000"/>
          <w:sz w:val="22"/>
        </w:rPr>
        <w:t xml:space="preserve">What is ARN's logging policy for VPN services?</w:t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  <w:t xml:space="preserve">We log :</w:t>
      </w:r>
      <w:r/>
    </w:p>
    <w:p>
      <w:pPr>
        <w:pStyle w:val="844"/>
        <w:numPr>
          <w:ilvl w:val="0"/>
          <w:numId w:val="7"/>
        </w:numPr>
        <w:ind w:right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  <w:t xml:space="preserve">your identity</w:t>
      </w:r>
      <w:r/>
    </w:p>
    <w:p>
      <w:pPr>
        <w:pStyle w:val="844"/>
        <w:numPr>
          <w:ilvl w:val="0"/>
          <w:numId w:val="7"/>
        </w:numPr>
        <w:ind w:right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  <w:t xml:space="preserve">the ARN IPs you are assigned to</w:t>
      </w:r>
      <w:r/>
    </w:p>
    <w:p>
      <w:pPr>
        <w:pStyle w:val="844"/>
        <w:numPr>
          <w:ilvl w:val="0"/>
          <w:numId w:val="7"/>
        </w:numPr>
        <w:ind w:right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  <w:t xml:space="preserve">the allocation period</w:t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  <w:t xml:space="preserve">Please read the "Misuse of Services" CGU clause. In the case of an investigation, we may be legally obliged to allow a wiretap of your VPN.</w:t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sz w:val="24"/>
        </w:rPr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b/>
          <w:color w:val="000000"/>
          <w:sz w:val="22"/>
        </w:rPr>
        <w:t xml:space="preserve">Which operating system  is supported?</w:t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  <w:t xml:space="preserve">Almost every recent OS is supported : Linux, Windows, Mac OS, BSD, Android and free alternatives, iOS.</w:t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sz w:val="24"/>
        </w:rPr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b/>
          <w:color w:val="000000"/>
          <w:sz w:val="22"/>
        </w:rPr>
        <w:t xml:space="preserve">What is the authentication type?</w:t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  <w:t xml:space="preserve">Authentication by private/public key provided in the member login space. N.-B.: we do not provide CSR.</w:t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sz w:val="24"/>
        </w:rPr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b/>
          <w:color w:val="000000"/>
          <w:sz w:val="22"/>
        </w:rPr>
        <w:t xml:space="preserve">How to replicate this service?</w:t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  <w:t xml:space="preserve">Some helpful documentation :</w:t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  <w:t xml:space="preserve">Get public IPs</w:t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  <w:t xml:space="preserve"> Roote the IPs to a server</w:t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  <w:t xml:space="preserve">Set up a DNS authority</w:t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  <w:t xml:space="preserve">Set up the VPN server</w:t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  <w:t xml:space="preserve"> </w:t>
      </w:r>
      <w:r/>
    </w:p>
    <w:p>
      <w:pPr>
        <w:ind w:left="0" w:right="0" w:firstLine="0"/>
        <w:jc w:val="center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b/>
          <w:color w:val="000000"/>
          <w:sz w:val="22"/>
        </w:rPr>
        <w:t xml:space="preserve">Did you find it helpful? You can help us too :)</w:t>
      </w:r>
      <w:r/>
    </w:p>
    <w:p>
      <w:pPr>
        <w:ind w:left="0" w:right="0" w:firstLine="0"/>
        <w:jc w:val="center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b/>
          <w:color w:val="000000"/>
          <w:sz w:val="22"/>
        </w:rPr>
        <w:t xml:space="preserve">Come to our next volunteer meeting</w:t>
      </w:r>
      <w:r>
        <w:rPr>
          <w:highlight w:val="yellow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0" w:footer="0" w:gutter="0"/>
      <w:cols w:num="1" w:sep="0" w:space="1701" w:equalWidth="1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Camille Bresson" w:date="2022-04-27T22:38:19Z" w:initials="CB">
    <w:p w14:paraId="00000001" w14:textId="00000001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Nos offres VPN</w:t>
      </w:r>
    </w:p>
  </w:comment>
  <w:comment w:id="1" w:author="Valentin Grimaud" w:date="2022-05-03T15:17:23Z" w:initials="VG">
    <w:p w14:paraId="00000002" w14:textId="00000002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Là dessus on a un soucis, le terme "nos XXX" est trop commercial et laisse penser qu'il y a nous et des client⋅es...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001" w15:done="0"/>
  <w15:commentEx w15:paraId="00000002" w15:paraIdParent="0000000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1F6692BA" w16cex:dateUtc="2022-04-27T20:38:19Z"/>
  <w16cex:commentExtensible w16cex:durableId="1CD7C4DF" w16cex:dateUtc="2022-05-03T13:17:23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1F6692BA"/>
  <w16cid:commentId w16cid:paraId="00000002" w16cid:durableId="1CD7C4D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noto sans cjk sc">
    <w:panose1 w:val="020B0603030804020204"/>
  </w:font>
  <w:font w:name="Courier New">
    <w:panose1 w:val="02070309020205020404"/>
  </w:font>
  <w:font w:name="Lohit Devanagari">
    <w:panose1 w:val="020B0600000000000000"/>
  </w:font>
  <w:font w:name="OpenSymbol">
    <w:panose1 w:val="05010000000000000000"/>
  </w:font>
  <w:font w:name="Wingdings">
    <w:panose1 w:val="05010000000000000000"/>
  </w:font>
  <w:font w:name="Liberation Sans">
    <w:panose1 w:val="020B0604020202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07" w:hanging="283"/>
        <w:tabs>
          <w:tab w:val="num" w:pos="707" w:leader="none"/>
        </w:tabs>
      </w:pPr>
      <w:rPr>
        <w:rFonts w:ascii="Symbol" w:hAnsi="Symbol" w:cs="Symbol" w:hint="default"/>
      </w:rPr>
    </w:lvl>
    <w:lvl w:ilvl="1">
      <w:start w:val="1"/>
      <w:numFmt w:val="bullet"/>
      <w:isLgl w:val="false"/>
      <w:suff w:val="tab"/>
      <w:lvlText w:val=""/>
      <w:lvlJc w:val="left"/>
      <w:pPr>
        <w:ind w:left="1414" w:hanging="283"/>
        <w:tabs>
          <w:tab w:val="num" w:pos="1414" w:leader="none"/>
        </w:tabs>
      </w:pPr>
      <w:rPr>
        <w:rFonts w:ascii="Symbol" w:hAnsi="Symbol" w:cs="Symbol" w:hint="default"/>
      </w:rPr>
    </w:lvl>
    <w:lvl w:ilvl="2">
      <w:start w:val="1"/>
      <w:numFmt w:val="bullet"/>
      <w:isLgl w:val="false"/>
      <w:suff w:val="tab"/>
      <w:lvlText w:val=""/>
      <w:lvlJc w:val="left"/>
      <w:pPr>
        <w:ind w:left="2121" w:hanging="283"/>
        <w:tabs>
          <w:tab w:val="num" w:pos="2121" w:leader="none"/>
        </w:tabs>
      </w:pPr>
      <w:rPr>
        <w:rFonts w:ascii="Symbol" w:hAnsi="Symbol" w:cs="Symbol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28" w:hanging="283"/>
        <w:tabs>
          <w:tab w:val="num" w:pos="2828" w:leader="none"/>
        </w:tabs>
      </w:pPr>
      <w:rPr>
        <w:rFonts w:ascii="Symbol" w:hAnsi="Symbol" w:cs="Symbol" w:hint="default"/>
      </w:rPr>
    </w:lvl>
    <w:lvl w:ilvl="4">
      <w:start w:val="1"/>
      <w:numFmt w:val="bullet"/>
      <w:isLgl w:val="false"/>
      <w:suff w:val="tab"/>
      <w:lvlText w:val=""/>
      <w:lvlJc w:val="left"/>
      <w:pPr>
        <w:ind w:left="3535" w:hanging="283"/>
        <w:tabs>
          <w:tab w:val="num" w:pos="3535" w:leader="none"/>
        </w:tabs>
      </w:pPr>
      <w:rPr>
        <w:rFonts w:ascii="Symbol" w:hAnsi="Symbol" w:cs="Symbol" w:hint="default"/>
      </w:rPr>
    </w:lvl>
    <w:lvl w:ilvl="5">
      <w:start w:val="1"/>
      <w:numFmt w:val="bullet"/>
      <w:isLgl w:val="false"/>
      <w:suff w:val="tab"/>
      <w:lvlText w:val=""/>
      <w:lvlJc w:val="left"/>
      <w:pPr>
        <w:ind w:left="4242" w:hanging="283"/>
        <w:tabs>
          <w:tab w:val="num" w:pos="4242" w:leader="none"/>
        </w:tabs>
      </w:pPr>
      <w:rPr>
        <w:rFonts w:ascii="Symbol" w:hAnsi="Symbol" w:cs="Symbol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4949" w:hanging="283"/>
        <w:tabs>
          <w:tab w:val="num" w:pos="4949" w:leader="none"/>
        </w:tabs>
      </w:pPr>
      <w:rPr>
        <w:rFonts w:ascii="Symbol" w:hAnsi="Symbol" w:cs="Symbol" w:hint="default"/>
      </w:rPr>
    </w:lvl>
    <w:lvl w:ilvl="7">
      <w:start w:val="1"/>
      <w:numFmt w:val="bullet"/>
      <w:isLgl w:val="false"/>
      <w:suff w:val="tab"/>
      <w:lvlText w:val=""/>
      <w:lvlJc w:val="left"/>
      <w:pPr>
        <w:ind w:left="5656" w:hanging="283"/>
        <w:tabs>
          <w:tab w:val="num" w:pos="5656" w:leader="none"/>
        </w:tabs>
      </w:pPr>
      <w:rPr>
        <w:rFonts w:ascii="Symbol" w:hAnsi="Symbol" w:cs="Symbol" w:hint="default"/>
      </w:rPr>
    </w:lvl>
    <w:lvl w:ilvl="8">
      <w:start w:val="1"/>
      <w:numFmt w:val="bullet"/>
      <w:isLgl w:val="false"/>
      <w:suff w:val="tab"/>
      <w:lvlText w:val=""/>
      <w:lvlJc w:val="left"/>
      <w:pPr>
        <w:ind w:left="6363" w:hanging="283"/>
        <w:tabs>
          <w:tab w:val="num" w:pos="6363" w:leader="none"/>
        </w:tabs>
      </w:pPr>
      <w:rPr>
        <w:rFonts w:ascii="Symbol" w:hAnsi="Symbol" w:cs="Symbol" w:hint="default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07" w:hanging="283"/>
        <w:tabs>
          <w:tab w:val="num" w:pos="707" w:leader="none"/>
        </w:tabs>
      </w:pPr>
      <w:rPr>
        <w:rFonts w:ascii="Symbol" w:hAnsi="Symbol" w:cs="Symbol" w:hint="default"/>
      </w:rPr>
    </w:lvl>
    <w:lvl w:ilvl="1">
      <w:start w:val="1"/>
      <w:numFmt w:val="bullet"/>
      <w:isLgl w:val="false"/>
      <w:suff w:val="tab"/>
      <w:lvlText w:val=""/>
      <w:lvlJc w:val="left"/>
      <w:pPr>
        <w:ind w:left="1414" w:hanging="283"/>
        <w:tabs>
          <w:tab w:val="num" w:pos="1414" w:leader="none"/>
        </w:tabs>
      </w:pPr>
      <w:rPr>
        <w:rFonts w:ascii="Symbol" w:hAnsi="Symbol" w:cs="Symbol" w:hint="default"/>
      </w:rPr>
    </w:lvl>
    <w:lvl w:ilvl="2">
      <w:start w:val="1"/>
      <w:numFmt w:val="bullet"/>
      <w:isLgl w:val="false"/>
      <w:suff w:val="tab"/>
      <w:lvlText w:val=""/>
      <w:lvlJc w:val="left"/>
      <w:pPr>
        <w:ind w:left="2121" w:hanging="283"/>
        <w:tabs>
          <w:tab w:val="num" w:pos="2121" w:leader="none"/>
        </w:tabs>
      </w:pPr>
      <w:rPr>
        <w:rFonts w:ascii="Symbol" w:hAnsi="Symbol" w:cs="Symbol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28" w:hanging="283"/>
        <w:tabs>
          <w:tab w:val="num" w:pos="2828" w:leader="none"/>
        </w:tabs>
      </w:pPr>
      <w:rPr>
        <w:rFonts w:ascii="Symbol" w:hAnsi="Symbol" w:cs="Symbol" w:hint="default"/>
      </w:rPr>
    </w:lvl>
    <w:lvl w:ilvl="4">
      <w:start w:val="1"/>
      <w:numFmt w:val="bullet"/>
      <w:isLgl w:val="false"/>
      <w:suff w:val="tab"/>
      <w:lvlText w:val=""/>
      <w:lvlJc w:val="left"/>
      <w:pPr>
        <w:ind w:left="3535" w:hanging="283"/>
        <w:tabs>
          <w:tab w:val="num" w:pos="3535" w:leader="none"/>
        </w:tabs>
      </w:pPr>
      <w:rPr>
        <w:rFonts w:ascii="Symbol" w:hAnsi="Symbol" w:cs="Symbol" w:hint="default"/>
      </w:rPr>
    </w:lvl>
    <w:lvl w:ilvl="5">
      <w:start w:val="1"/>
      <w:numFmt w:val="bullet"/>
      <w:isLgl w:val="false"/>
      <w:suff w:val="tab"/>
      <w:lvlText w:val=""/>
      <w:lvlJc w:val="left"/>
      <w:pPr>
        <w:ind w:left="4242" w:hanging="283"/>
        <w:tabs>
          <w:tab w:val="num" w:pos="4242" w:leader="none"/>
        </w:tabs>
      </w:pPr>
      <w:rPr>
        <w:rFonts w:ascii="Symbol" w:hAnsi="Symbol" w:cs="Symbol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4949" w:hanging="283"/>
        <w:tabs>
          <w:tab w:val="num" w:pos="4949" w:leader="none"/>
        </w:tabs>
      </w:pPr>
      <w:rPr>
        <w:rFonts w:ascii="Symbol" w:hAnsi="Symbol" w:cs="Symbol" w:hint="default"/>
      </w:rPr>
    </w:lvl>
    <w:lvl w:ilvl="7">
      <w:start w:val="1"/>
      <w:numFmt w:val="bullet"/>
      <w:isLgl w:val="false"/>
      <w:suff w:val="tab"/>
      <w:lvlText w:val=""/>
      <w:lvlJc w:val="left"/>
      <w:pPr>
        <w:ind w:left="5656" w:hanging="283"/>
        <w:tabs>
          <w:tab w:val="num" w:pos="5656" w:leader="none"/>
        </w:tabs>
      </w:pPr>
      <w:rPr>
        <w:rFonts w:ascii="Symbol" w:hAnsi="Symbol" w:cs="Symbol" w:hint="default"/>
      </w:rPr>
    </w:lvl>
    <w:lvl w:ilvl="8">
      <w:start w:val="1"/>
      <w:numFmt w:val="bullet"/>
      <w:isLgl w:val="false"/>
      <w:suff w:val="tab"/>
      <w:lvlText w:val=""/>
      <w:lvlJc w:val="left"/>
      <w:pPr>
        <w:ind w:left="6363" w:hanging="283"/>
        <w:tabs>
          <w:tab w:val="num" w:pos="6363" w:leader="none"/>
        </w:tabs>
      </w:pPr>
      <w:rPr>
        <w:rFonts w:ascii="Symbol" w:hAnsi="Symbol" w:cs="Symbol" w:hint="default"/>
      </w:rPr>
    </w:lvl>
  </w:abstractNum>
  <w:abstractNum w:abstractNumId="3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 w:hint="default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  <w:color w:val="000000"/>
        <w:sz w:val="22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ascii="Symbol" w:hAnsi="Symbol" w:cs="Symbol" w:eastAsia="Symbol" w:hint="default"/>
        <w:color w:val="000000"/>
        <w:sz w:val="22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ascii="Symbol" w:hAnsi="Symbol" w:cs="Symbol" w:eastAsia="Symbol" w:hint="default"/>
        <w:color w:val="000000"/>
        <w:sz w:val="22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  <w:color w:val="000000"/>
        <w:sz w:val="22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ascii="Symbol" w:hAnsi="Symbol" w:cs="Symbol" w:eastAsia="Symbol" w:hint="default"/>
        <w:color w:val="000000"/>
        <w:sz w:val="22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ascii="Symbol" w:hAnsi="Symbol" w:cs="Symbol" w:eastAsia="Symbol" w:hint="default"/>
        <w:color w:val="000000"/>
        <w:sz w:val="22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  <w:color w:val="000000"/>
        <w:sz w:val="22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ascii="Symbol" w:hAnsi="Symbol" w:cs="Symbol" w:eastAsia="Symbol" w:hint="default"/>
        <w:color w:val="000000"/>
        <w:sz w:val="22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ascii="Symbol" w:hAnsi="Symbol" w:cs="Symbol" w:eastAsia="Symbol" w:hint="default"/>
        <w:color w:val="000000"/>
        <w:sz w:val="22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  <w:tabs>
          <w:tab w:val="num" w:pos="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  <w:tabs>
          <w:tab w:val="num" w:pos="0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  <w:tabs>
          <w:tab w:val="num" w:pos="0" w:leader="none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Valentin Grimaud">
    <w15:presenceInfo w15:providerId="Teamlab" w15:userId="ocrwuj4pmjsm_ljf"/>
  </w15:person>
  <w15:person w15:author="Camille Bresson">
    <w15:presenceInfo w15:providerId="Teamlab" w15:userId="ocrwuj4pmjsm_camille"/>
  </w15:person>
</w15:people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hAnsi="Arial" w:cs="Arial" w:eastAsia="Arial" w:hint="default"/>
        <w:sz w:val="22"/>
        <w:szCs w:val="22"/>
        <w:lang w:val="fr-FR" w:bidi="ar-SA" w:eastAsia="en-US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654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55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56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57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58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59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0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661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2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3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4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5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6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7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8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69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70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71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72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73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74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5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76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77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78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79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0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1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2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683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684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685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686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687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688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689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690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691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692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693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694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695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696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97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698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699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00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01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02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03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04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05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06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07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08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09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10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11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12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13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14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15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16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17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718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719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720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721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722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723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724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39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0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1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2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3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4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5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746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747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748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749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750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751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752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53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54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55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56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57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58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59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760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761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762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763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764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765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766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767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768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769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770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771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772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773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774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775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776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777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778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779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780">
    <w:name w:val="footnote reference"/>
    <w:basedOn w:val="816"/>
    <w:uiPriority w:val="99"/>
    <w:unhideWhenUsed/>
    <w:rPr>
      <w:vertAlign w:val="superscript"/>
    </w:rPr>
  </w:style>
  <w:style w:type="character" w:styleId="781">
    <w:name w:val="endnote reference"/>
    <w:basedOn w:val="816"/>
    <w:uiPriority w:val="99"/>
    <w:semiHidden/>
    <w:unhideWhenUsed/>
    <w:rPr>
      <w:vertAlign w:val="superscript"/>
    </w:rPr>
  </w:style>
  <w:style w:type="paragraph" w:styleId="782">
    <w:name w:val="table of figures"/>
    <w:basedOn w:val="783"/>
    <w:next w:val="783"/>
    <w:uiPriority w:val="99"/>
    <w:unhideWhenUsed/>
    <w:pPr>
      <w:spacing w:after="0" w:afterAutospacing="0"/>
    </w:pPr>
  </w:style>
  <w:style w:type="paragraph" w:styleId="783" w:default="1">
    <w:name w:val="Normal"/>
    <w:qFormat/>
    <w:rPr>
      <w:rFonts w:ascii="Arial" w:hAnsi="Arial" w:cs="Arial" w:eastAsia="Arial"/>
      <w:color w:val="auto"/>
      <w:spacing w:val="0"/>
      <w:sz w:val="22"/>
      <w:szCs w:val="22"/>
      <w:highlight w:val="white"/>
      <w:lang w:val="fr-FR" w:bidi="ar-SA" w:eastAsia="en-US"/>
    </w:rPr>
    <w:pPr>
      <w:ind w:left="0" w:right="0" w:firstLine="0"/>
      <w:jc w:val="left"/>
      <w:spacing w:lineRule="auto" w:line="276" w:after="200" w:afterAutospacing="0" w:before="0" w:beforeAutospacing="0"/>
      <w:shd w:val="nil" w:fill="FFFFFF" w:color="auto"/>
      <w:widowControl/>
    </w:pPr>
  </w:style>
  <w:style w:type="paragraph" w:styleId="784">
    <w:name w:val="Heading 1"/>
    <w:basedOn w:val="783"/>
    <w:qFormat/>
    <w:uiPriority w:val="9"/>
    <w:rPr>
      <w:rFonts w:ascii="Arial" w:hAnsi="Arial" w:cs="Arial" w:eastAsia="Arial"/>
      <w:b w:val="false"/>
      <w:sz w:val="40"/>
      <w:szCs w:val="40"/>
    </w:rPr>
    <w:pPr>
      <w:jc w:val="center"/>
      <w:keepLines/>
      <w:keepNext/>
      <w:spacing w:after="200" w:before="480"/>
      <w:outlineLvl w:val="0"/>
    </w:pPr>
  </w:style>
  <w:style w:type="paragraph" w:styleId="785">
    <w:name w:val="Heading 2"/>
    <w:basedOn w:val="783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paragraph" w:styleId="786">
    <w:name w:val="Heading 3"/>
    <w:basedOn w:val="783"/>
    <w:qFormat/>
    <w:uiPriority w:val="9"/>
    <w:unhideWhenUsed/>
    <w:rPr>
      <w:rFonts w:ascii="Arial" w:hAnsi="Arial" w:cs="Arial" w:eastAsia="Arial"/>
      <w:color w:val="395623" w:themeColor="accent6" w:themeShade="80"/>
      <w:sz w:val="30"/>
      <w:szCs w:val="30"/>
    </w:rPr>
    <w:pPr>
      <w:keepLines/>
      <w:keepNext/>
      <w:spacing w:after="200" w:before="320"/>
      <w:outlineLvl w:val="2"/>
    </w:pPr>
  </w:style>
  <w:style w:type="paragraph" w:styleId="787">
    <w:name w:val="Heading 4"/>
    <w:basedOn w:val="783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paragraph" w:styleId="788">
    <w:name w:val="Heading 5"/>
    <w:basedOn w:val="783"/>
    <w:qFormat/>
    <w:uiPriority w:val="9"/>
    <w:unhideWhenUsed/>
    <w:rPr>
      <w:rFonts w:ascii="Liberation Sans" w:hAnsi="Liberation Sans" w:cs="Liberation Sans" w:eastAsia="Liberation Sans"/>
      <w:b/>
      <w:bCs/>
      <w:i w:val="false"/>
      <w:color w:val="2E77B5" w:themeColor="accent1" w:themeShade="BF"/>
      <w:sz w:val="24"/>
      <w:szCs w:val="24"/>
    </w:rPr>
    <w:pPr>
      <w:keepLines/>
      <w:keepNext/>
      <w:spacing w:after="200" w:before="320"/>
      <w:outlineLvl w:val="4"/>
    </w:pPr>
  </w:style>
  <w:style w:type="paragraph" w:styleId="789">
    <w:name w:val="Heading 6"/>
    <w:basedOn w:val="783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paragraph" w:styleId="790">
    <w:name w:val="Heading 7"/>
    <w:basedOn w:val="783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paragraph" w:styleId="791">
    <w:name w:val="Heading 8"/>
    <w:basedOn w:val="783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paragraph" w:styleId="792">
    <w:name w:val="Heading 9"/>
    <w:basedOn w:val="783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93">
    <w:name w:val="Heading 1 Char"/>
    <w:basedOn w:val="794"/>
    <w:qFormat/>
    <w:uiPriority w:val="9"/>
    <w:rPr>
      <w:b w:val="false"/>
    </w:rPr>
  </w:style>
  <w:style w:type="character" w:styleId="794">
    <w:name w:val="Heading 2 Char"/>
    <w:qFormat/>
    <w:uiPriority w:val="9"/>
    <w:rPr>
      <w:rFonts w:ascii="Arial" w:hAnsi="Arial" w:cs="Arial" w:eastAsia="Arial"/>
      <w:sz w:val="34"/>
    </w:rPr>
  </w:style>
  <w:style w:type="character" w:styleId="795">
    <w:name w:val="Heading 3 Char"/>
    <w:qFormat/>
    <w:uiPriority w:val="9"/>
    <w:rPr>
      <w:color w:val="395623" w:themeColor="accent6" w:themeShade="80"/>
    </w:rPr>
  </w:style>
  <w:style w:type="character" w:styleId="796">
    <w:name w:val="Heading 4 Char"/>
    <w:qFormat/>
    <w:uiPriority w:val="9"/>
    <w:rPr>
      <w:rFonts w:ascii="Arial" w:hAnsi="Arial" w:cs="Arial" w:eastAsia="Arial"/>
      <w:b/>
      <w:bCs/>
      <w:sz w:val="26"/>
      <w:szCs w:val="26"/>
    </w:rPr>
  </w:style>
  <w:style w:type="character" w:styleId="797">
    <w:name w:val="Heading 5 Char"/>
    <w:qFormat/>
    <w:uiPriority w:val="9"/>
  </w:style>
  <w:style w:type="character" w:styleId="798">
    <w:name w:val="Heading 6 Char"/>
    <w:qFormat/>
    <w:uiPriority w:val="9"/>
    <w:rPr>
      <w:rFonts w:ascii="Arial" w:hAnsi="Arial" w:cs="Arial" w:eastAsia="Arial"/>
      <w:b/>
      <w:bCs/>
      <w:sz w:val="22"/>
      <w:szCs w:val="22"/>
    </w:rPr>
  </w:style>
  <w:style w:type="character" w:styleId="799">
    <w:name w:val="Heading 7 Char"/>
    <w:qFormat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800">
    <w:name w:val="Heading 8 Char"/>
    <w:qFormat/>
    <w:uiPriority w:val="9"/>
    <w:rPr>
      <w:rFonts w:ascii="Arial" w:hAnsi="Arial" w:cs="Arial" w:eastAsia="Arial"/>
      <w:i/>
      <w:iCs/>
      <w:sz w:val="22"/>
      <w:szCs w:val="22"/>
    </w:rPr>
  </w:style>
  <w:style w:type="character" w:styleId="801">
    <w:name w:val="Heading 9 Char"/>
    <w:qFormat/>
    <w:uiPriority w:val="9"/>
    <w:rPr>
      <w:rFonts w:ascii="Arial" w:hAnsi="Arial" w:cs="Arial" w:eastAsia="Arial"/>
      <w:i/>
      <w:iCs/>
      <w:sz w:val="21"/>
      <w:szCs w:val="21"/>
    </w:rPr>
  </w:style>
  <w:style w:type="character" w:styleId="802">
    <w:name w:val="Title Char"/>
    <w:qFormat/>
    <w:uiPriority w:val="10"/>
    <w:rPr>
      <w:sz w:val="48"/>
      <w:szCs w:val="48"/>
    </w:rPr>
  </w:style>
  <w:style w:type="character" w:styleId="803">
    <w:name w:val="Subtitle Char"/>
    <w:qFormat/>
    <w:uiPriority w:val="11"/>
    <w:rPr>
      <w:sz w:val="24"/>
      <w:szCs w:val="24"/>
    </w:rPr>
  </w:style>
  <w:style w:type="character" w:styleId="804">
    <w:name w:val="Quote Char"/>
    <w:qFormat/>
    <w:uiPriority w:val="29"/>
    <w:rPr>
      <w:i/>
    </w:rPr>
  </w:style>
  <w:style w:type="character" w:styleId="805">
    <w:name w:val="Intense Quote Char"/>
    <w:qFormat/>
    <w:uiPriority w:val="30"/>
    <w:rPr>
      <w:i/>
    </w:rPr>
  </w:style>
  <w:style w:type="character" w:styleId="806">
    <w:name w:val="Header Char"/>
    <w:qFormat/>
    <w:uiPriority w:val="99"/>
  </w:style>
  <w:style w:type="character" w:styleId="807">
    <w:name w:val="Footer Char"/>
    <w:qFormat/>
    <w:uiPriority w:val="99"/>
  </w:style>
  <w:style w:type="character" w:styleId="808">
    <w:name w:val="Caption Char"/>
    <w:qFormat/>
    <w:uiPriority w:val="99"/>
  </w:style>
  <w:style w:type="character" w:styleId="809">
    <w:name w:val="Hyperlink"/>
    <w:uiPriority w:val="99"/>
    <w:unhideWhenUsed/>
    <w:rPr>
      <w:color w:val="0000FF" w:themeColor="hyperlink"/>
      <w:u w:val="single"/>
    </w:rPr>
  </w:style>
  <w:style w:type="character" w:styleId="810">
    <w:name w:val="Footnote Text Char"/>
    <w:qFormat/>
    <w:uiPriority w:val="99"/>
    <w:rPr>
      <w:sz w:val="18"/>
    </w:rPr>
  </w:style>
  <w:style w:type="character" w:styleId="811">
    <w:name w:val="Footnote Characters"/>
    <w:qFormat/>
    <w:uiPriority w:val="99"/>
    <w:unhideWhenUsed/>
    <w:rPr>
      <w:vertAlign w:val="superscript"/>
    </w:rPr>
  </w:style>
  <w:style w:type="character" w:styleId="812">
    <w:name w:val="Footnote Anchor"/>
    <w:rPr>
      <w:vertAlign w:val="superscript"/>
    </w:rPr>
  </w:style>
  <w:style w:type="character" w:styleId="813">
    <w:name w:val="Endnote Text Char"/>
    <w:qFormat/>
    <w:uiPriority w:val="99"/>
    <w:rPr>
      <w:sz w:val="20"/>
    </w:rPr>
  </w:style>
  <w:style w:type="character" w:styleId="814">
    <w:name w:val="Endnote Characters"/>
    <w:qFormat/>
    <w:uiPriority w:val="99"/>
    <w:semiHidden/>
    <w:unhideWhenUsed/>
    <w:rPr>
      <w:vertAlign w:val="superscript"/>
    </w:rPr>
  </w:style>
  <w:style w:type="character" w:styleId="815">
    <w:name w:val="Endnote Anchor"/>
    <w:rPr>
      <w:vertAlign w:val="superscript"/>
    </w:rPr>
  </w:style>
  <w:style w:type="character" w:styleId="816" w:default="1">
    <w:name w:val="Default Paragraph Font"/>
    <w:qFormat/>
    <w:uiPriority w:val="1"/>
    <w:semiHidden/>
    <w:unhideWhenUsed/>
  </w:style>
  <w:style w:type="character" w:styleId="817">
    <w:name w:val="Strong Emphasis"/>
    <w:qFormat/>
    <w:rPr>
      <w:b/>
      <w:bCs/>
    </w:rPr>
  </w:style>
  <w:style w:type="character" w:styleId="818">
    <w:name w:val="Bullets"/>
    <w:qFormat/>
    <w:rPr>
      <w:rFonts w:ascii="OpenSymbol" w:hAnsi="OpenSymbol" w:cs="OpenSymbol" w:eastAsia="OpenSymbol"/>
    </w:rPr>
  </w:style>
  <w:style w:type="paragraph" w:styleId="819">
    <w:name w:val="Heading"/>
    <w:basedOn w:val="783"/>
    <w:next w:val="820"/>
    <w:qFormat/>
    <w:rPr>
      <w:rFonts w:ascii="Liberation Sans" w:hAnsi="Liberation Sans" w:cs="Lohit Devanagari" w:eastAsia="Noto Sans CJK SC"/>
      <w:sz w:val="28"/>
      <w:szCs w:val="28"/>
    </w:rPr>
    <w:pPr>
      <w:keepNext/>
      <w:spacing w:after="120" w:before="240"/>
    </w:pPr>
  </w:style>
  <w:style w:type="paragraph" w:styleId="820">
    <w:name w:val="Body Text"/>
    <w:basedOn w:val="783"/>
    <w:pPr>
      <w:spacing w:lineRule="auto" w:line="276" w:after="140" w:before="0"/>
    </w:pPr>
  </w:style>
  <w:style w:type="paragraph" w:styleId="821">
    <w:name w:val="List"/>
    <w:basedOn w:val="820"/>
    <w:rPr>
      <w:rFonts w:cs="Lohit Devanagari"/>
    </w:rPr>
  </w:style>
  <w:style w:type="paragraph" w:styleId="822">
    <w:name w:val="Caption"/>
    <w:basedOn w:val="783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paragraph" w:styleId="823">
    <w:name w:val="Index"/>
    <w:basedOn w:val="783"/>
    <w:qFormat/>
    <w:rPr>
      <w:rFonts w:cs="Lohit Devanagari"/>
    </w:rPr>
    <w:pPr>
      <w:suppressLineNumbers/>
    </w:pPr>
  </w:style>
  <w:style w:type="paragraph" w:styleId="824">
    <w:name w:val="Title"/>
    <w:basedOn w:val="783"/>
    <w:qFormat/>
    <w:uiPriority w:val="10"/>
    <w:rPr>
      <w:sz w:val="48"/>
      <w:szCs w:val="48"/>
    </w:rPr>
    <w:pPr>
      <w:contextualSpacing w:val="true"/>
      <w:spacing w:after="200" w:before="300"/>
    </w:pPr>
  </w:style>
  <w:style w:type="paragraph" w:styleId="825">
    <w:name w:val="Subtitle"/>
    <w:basedOn w:val="783"/>
    <w:qFormat/>
    <w:uiPriority w:val="11"/>
    <w:rPr>
      <w:sz w:val="24"/>
      <w:szCs w:val="24"/>
    </w:rPr>
    <w:pPr>
      <w:spacing w:after="200" w:before="200"/>
    </w:pPr>
  </w:style>
  <w:style w:type="paragraph" w:styleId="826">
    <w:name w:val="Quote"/>
    <w:basedOn w:val="783"/>
    <w:qFormat/>
    <w:uiPriority w:val="29"/>
    <w:rPr>
      <w:i/>
    </w:rPr>
    <w:pPr>
      <w:ind w:left="720" w:right="720" w:firstLine="0"/>
    </w:pPr>
  </w:style>
  <w:style w:type="paragraph" w:styleId="827">
    <w:name w:val="Intense Quote"/>
    <w:basedOn w:val="783"/>
    <w:qFormat/>
    <w:uiPriority w:val="30"/>
    <w:rPr>
      <w:i/>
    </w:rPr>
    <w:pPr>
      <w:ind w:left="720" w:right="720" w:firstLine="0"/>
      <w:spacing w:after="200" w:before="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paragraph" w:styleId="828">
    <w:name w:val="Header and Footer"/>
    <w:basedOn w:val="783"/>
    <w:qFormat/>
  </w:style>
  <w:style w:type="paragraph" w:styleId="829">
    <w:name w:val="Header"/>
    <w:basedOn w:val="783"/>
    <w:uiPriority w:val="99"/>
    <w:unhideWhenUsed/>
    <w:pPr>
      <w:spacing w:lineRule="auto" w:line="240" w:after="0" w:before="0"/>
      <w:tabs>
        <w:tab w:val="clear" w:pos="708" w:leader="none"/>
        <w:tab w:val="center" w:pos="7143" w:leader="none"/>
        <w:tab w:val="right" w:pos="14287" w:leader="none"/>
      </w:tabs>
    </w:pPr>
  </w:style>
  <w:style w:type="paragraph" w:styleId="830">
    <w:name w:val="Footer"/>
    <w:basedOn w:val="783"/>
    <w:uiPriority w:val="99"/>
    <w:unhideWhenUsed/>
    <w:pPr>
      <w:spacing w:lineRule="auto" w:line="240" w:after="0" w:before="0"/>
      <w:tabs>
        <w:tab w:val="clear" w:pos="708" w:leader="none"/>
        <w:tab w:val="center" w:pos="7143" w:leader="none"/>
        <w:tab w:val="right" w:pos="14287" w:leader="none"/>
      </w:tabs>
    </w:pPr>
  </w:style>
  <w:style w:type="paragraph" w:styleId="831">
    <w:name w:val="footnote text"/>
    <w:basedOn w:val="783"/>
    <w:uiPriority w:val="99"/>
    <w:semiHidden/>
    <w:unhideWhenUsed/>
    <w:rPr>
      <w:sz w:val="18"/>
    </w:rPr>
    <w:pPr>
      <w:spacing w:lineRule="auto" w:line="240" w:after="40" w:before="0"/>
    </w:pPr>
  </w:style>
  <w:style w:type="paragraph" w:styleId="832">
    <w:name w:val="endnote text"/>
    <w:basedOn w:val="783"/>
    <w:uiPriority w:val="99"/>
    <w:semiHidden/>
    <w:unhideWhenUsed/>
    <w:rPr>
      <w:sz w:val="20"/>
    </w:rPr>
    <w:pPr>
      <w:spacing w:lineRule="auto" w:line="240" w:after="0" w:before="0"/>
    </w:pPr>
  </w:style>
  <w:style w:type="paragraph" w:styleId="833">
    <w:name w:val="toc 1"/>
    <w:basedOn w:val="783"/>
    <w:uiPriority w:val="39"/>
    <w:unhideWhenUsed/>
    <w:pPr>
      <w:ind w:left="0" w:right="0" w:firstLine="0"/>
      <w:spacing w:after="57" w:before="0"/>
    </w:pPr>
  </w:style>
  <w:style w:type="paragraph" w:styleId="834">
    <w:name w:val="toc 2"/>
    <w:basedOn w:val="783"/>
    <w:uiPriority w:val="39"/>
    <w:unhideWhenUsed/>
    <w:pPr>
      <w:ind w:left="283" w:right="0" w:firstLine="0"/>
      <w:spacing w:after="57" w:before="0"/>
    </w:pPr>
  </w:style>
  <w:style w:type="paragraph" w:styleId="835">
    <w:name w:val="toc 3"/>
    <w:basedOn w:val="783"/>
    <w:uiPriority w:val="39"/>
    <w:unhideWhenUsed/>
    <w:pPr>
      <w:ind w:left="567" w:right="0" w:firstLine="0"/>
      <w:spacing w:after="57" w:before="0"/>
    </w:pPr>
  </w:style>
  <w:style w:type="paragraph" w:styleId="836">
    <w:name w:val="toc 4"/>
    <w:basedOn w:val="783"/>
    <w:uiPriority w:val="39"/>
    <w:unhideWhenUsed/>
    <w:pPr>
      <w:ind w:left="850" w:right="0" w:firstLine="0"/>
      <w:spacing w:after="57" w:before="0"/>
    </w:pPr>
  </w:style>
  <w:style w:type="paragraph" w:styleId="837">
    <w:name w:val="toc 5"/>
    <w:basedOn w:val="783"/>
    <w:uiPriority w:val="39"/>
    <w:unhideWhenUsed/>
    <w:pPr>
      <w:ind w:left="1134" w:right="0" w:firstLine="0"/>
      <w:spacing w:after="57" w:before="0"/>
    </w:pPr>
  </w:style>
  <w:style w:type="paragraph" w:styleId="838">
    <w:name w:val="toc 6"/>
    <w:basedOn w:val="783"/>
    <w:uiPriority w:val="39"/>
    <w:unhideWhenUsed/>
    <w:pPr>
      <w:ind w:left="1417" w:right="0" w:firstLine="0"/>
      <w:spacing w:after="57" w:before="0"/>
    </w:pPr>
  </w:style>
  <w:style w:type="paragraph" w:styleId="839">
    <w:name w:val="toc 7"/>
    <w:basedOn w:val="783"/>
    <w:uiPriority w:val="39"/>
    <w:unhideWhenUsed/>
    <w:pPr>
      <w:ind w:left="1701" w:right="0" w:firstLine="0"/>
      <w:spacing w:after="57" w:before="0"/>
    </w:pPr>
  </w:style>
  <w:style w:type="paragraph" w:styleId="840">
    <w:name w:val="toc 8"/>
    <w:basedOn w:val="783"/>
    <w:uiPriority w:val="39"/>
    <w:unhideWhenUsed/>
    <w:pPr>
      <w:ind w:left="1984" w:right="0" w:firstLine="0"/>
      <w:spacing w:after="57" w:before="0"/>
    </w:pPr>
  </w:style>
  <w:style w:type="paragraph" w:styleId="841">
    <w:name w:val="toc 9"/>
    <w:basedOn w:val="783"/>
    <w:uiPriority w:val="39"/>
    <w:unhideWhenUsed/>
    <w:pPr>
      <w:ind w:left="2268" w:right="0" w:firstLine="0"/>
      <w:spacing w:after="57" w:before="0"/>
    </w:pPr>
  </w:style>
  <w:style w:type="paragraph" w:styleId="842">
    <w:name w:val="TOC Heading"/>
    <w:qFormat/>
    <w:uiPriority w:val="39"/>
    <w:unhideWhenUsed/>
    <w:rPr>
      <w:rFonts w:ascii="Arial" w:hAnsi="Arial" w:cs="Arial" w:eastAsia="Arial"/>
      <w:color w:val="auto"/>
      <w:spacing w:val="0"/>
      <w:sz w:val="22"/>
      <w:szCs w:val="22"/>
      <w:highlight w:val="white"/>
      <w:lang w:val="fr-FR" w:bidi="ar-SA" w:eastAsia="en-US"/>
    </w:rPr>
    <w:pPr>
      <w:ind w:left="0" w:right="0" w:firstLine="0"/>
      <w:jc w:val="left"/>
      <w:spacing w:lineRule="auto" w:line="276" w:after="200" w:afterAutospacing="0" w:before="0" w:beforeAutospacing="0"/>
      <w:shd w:val="nil" w:fill="FFFFFF" w:color="auto"/>
      <w:widowControl/>
    </w:pPr>
  </w:style>
  <w:style w:type="paragraph" w:styleId="843">
    <w:name w:val="No Spacing"/>
    <w:basedOn w:val="783"/>
    <w:qFormat/>
    <w:uiPriority w:val="1"/>
    <w:pPr>
      <w:spacing w:lineRule="auto" w:line="240" w:after="0" w:before="0"/>
    </w:pPr>
  </w:style>
  <w:style w:type="paragraph" w:styleId="844">
    <w:name w:val="List Paragraph"/>
    <w:basedOn w:val="783"/>
    <w:qFormat/>
    <w:uiPriority w:val="34"/>
    <w:pPr>
      <w:contextualSpacing w:val="true"/>
      <w:ind w:left="720" w:right="0" w:firstLine="0"/>
      <w:spacing w:after="200" w:before="0"/>
    </w:pPr>
  </w:style>
  <w:style w:type="numbering" w:styleId="845" w:default="1">
    <w:name w:val="No List"/>
    <w:qFormat/>
    <w:uiPriority w:val="99"/>
    <w:semiHidden/>
    <w:unhideWhenUsed/>
  </w:style>
  <w:style w:type="table" w:styleId="84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hyperlink" Target="https://adherents.arn-fai.net/members/register/" TargetMode="External"/><Relationship Id="rId11" Type="http://schemas.openxmlformats.org/officeDocument/2006/relationships/hyperlink" Target="https://adherents.arn-fai.net/members/request_subscriptions/step1" TargetMode="External"/><Relationship Id="rId12" Type="http://schemas.openxmlformats.org/officeDocument/2006/relationships/hyperlink" Target="https://adherents.arn-fai.net/members/subscriptions/" TargetMode="External"/><Relationship Id="rId13" Type="http://schemas.openxmlformats.org/officeDocument/2006/relationships/hyperlink" Target="https://wiki.arn-fai.net/documentation:vpn" TargetMode="External"/><Relationship Id="rId14" Type="http://schemas.openxmlformats.org/officeDocument/2006/relationships/hyperlink" Target="https://arn-fai.net/brique" TargetMode="External"/><Relationship Id="rId15" Type="http://schemas.openxmlformats.org/officeDocument/2006/relationships/hyperlink" Target="http://arn-fai.net/factu-opes#graphes-du-trafic-r-seau-de-l-association" TargetMode="External"/><Relationship Id="rId16" Type="http://schemas.openxmlformats.org/officeDocument/2006/relationships/hyperlink" Target="https://arn-fai.net/factu-opes#est-ce-qu-un-e-gros-sse-t-l-chargeur-se-p-nalise-l-association-" TargetMode="External"/><Relationship Id="rId17" Type="http://schemas.openxmlformats.org/officeDocument/2006/relationships/comments" Target="comments.xml" /><Relationship Id="rId18" Type="http://schemas.microsoft.com/office/2011/relationships/commentsExtended" Target="commentsExtended.xml" /><Relationship Id="rId19" Type="http://schemas.microsoft.com/office/2018/08/relationships/commentsExtensible" Target="commentsExtensible.xml" /><Relationship Id="rId20" Type="http://schemas.microsoft.com/office/2016/09/relationships/commentsIds" Target="commentsIds.xml" /><Relationship Id="rId21" Type="http://schemas.microsoft.com/office/2011/relationships/people" Target="people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ONLYOFFICE/6.4.2.6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dc:language>en-US</dc:language>
  <cp:lastModifiedBy>Valentin Grimaud</cp:lastModifiedBy>
  <cp:revision>18</cp:revision>
  <dcterms:modified xsi:type="dcterms:W3CDTF">2022-05-08T17:42:12Z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HyperlinksChanged">
    <vt:bool>false</vt:bool>
  </property>
  <property fmtid="{D5CDD505-2E9C-101B-9397-08002B2CF9AE}" pid="4" name="LinksUpToDate">
    <vt:bool>false</vt:bool>
  </property>
  <property fmtid="{D5CDD505-2E9C-101B-9397-08002B2CF9AE}" pid="5" name="ScaleCrop">
    <vt:bool>false</vt:bool>
  </property>
  <property fmtid="{D5CDD505-2E9C-101B-9397-08002B2CF9AE}" pid="6" name="ShareDoc">
    <vt:bool>false</vt:bool>
  </property>
</Properties>
</file>